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BBE40" w14:textId="46D0C48C" w:rsidR="00CD41D7" w:rsidRPr="00A93F35" w:rsidRDefault="00AB408B" w:rsidP="00A93F35">
      <w:pPr>
        <w:spacing w:line="276" w:lineRule="auto"/>
        <w:rPr>
          <w:rFonts w:cstheme="minorHAnsi"/>
          <w:b/>
          <w:bCs/>
          <w:sz w:val="28"/>
          <w:szCs w:val="28"/>
        </w:rPr>
      </w:pPr>
      <w:r w:rsidRPr="00A93F35">
        <w:rPr>
          <w:rFonts w:cstheme="minorHAnsi"/>
          <w:b/>
          <w:bCs/>
          <w:sz w:val="28"/>
          <w:szCs w:val="28"/>
        </w:rPr>
        <w:t>Moderne Hörsysteme: Mini-Computer für die Ohren</w:t>
      </w:r>
    </w:p>
    <w:p w14:paraId="584A083C" w14:textId="77777777" w:rsidR="00CD41D7" w:rsidRPr="00A93F35" w:rsidRDefault="00CD41D7" w:rsidP="00A93F35">
      <w:pPr>
        <w:spacing w:line="276" w:lineRule="auto"/>
        <w:rPr>
          <w:rFonts w:cstheme="minorHAnsi"/>
        </w:rPr>
      </w:pPr>
    </w:p>
    <w:p w14:paraId="3E4D4C4C" w14:textId="1E73E589" w:rsidR="00721557" w:rsidRDefault="00C62851" w:rsidP="009628EE">
      <w:pPr>
        <w:spacing w:line="276" w:lineRule="auto"/>
        <w:rPr>
          <w:rFonts w:cstheme="minorHAnsi"/>
        </w:rPr>
      </w:pPr>
      <w:r w:rsidRPr="00C62851">
        <w:rPr>
          <w:rFonts w:cstheme="minorHAnsi"/>
        </w:rPr>
        <w:t xml:space="preserve">Moderne Hörgeräte gleichen nicht nur </w:t>
      </w:r>
      <w:r w:rsidR="004305D5">
        <w:rPr>
          <w:rFonts w:cstheme="minorHAnsi"/>
        </w:rPr>
        <w:t>eine</w:t>
      </w:r>
      <w:r w:rsidRPr="00C62851">
        <w:rPr>
          <w:rFonts w:cstheme="minorHAnsi"/>
        </w:rPr>
        <w:t> Hörminderung aus</w:t>
      </w:r>
      <w:r w:rsidR="004305D5">
        <w:rPr>
          <w:rFonts w:cstheme="minorHAnsi"/>
        </w:rPr>
        <w:t xml:space="preserve"> oder unterstützen bei Tinnitus</w:t>
      </w:r>
      <w:r w:rsidR="00C44B07">
        <w:rPr>
          <w:rFonts w:cstheme="minorHAnsi"/>
        </w:rPr>
        <w:t xml:space="preserve"> – sie können den </w:t>
      </w:r>
      <w:r w:rsidR="0038480F">
        <w:rPr>
          <w:rFonts w:cstheme="minorHAnsi"/>
        </w:rPr>
        <w:t xml:space="preserve">allgemeinen </w:t>
      </w:r>
      <w:r w:rsidR="006759BA">
        <w:rPr>
          <w:rFonts w:cstheme="minorHAnsi"/>
        </w:rPr>
        <w:t>Hörkomfort im Alltag</w:t>
      </w:r>
      <w:r w:rsidR="00C44B07">
        <w:rPr>
          <w:rFonts w:cstheme="minorHAnsi"/>
        </w:rPr>
        <w:t xml:space="preserve"> er</w:t>
      </w:r>
      <w:r w:rsidR="00E17A8B">
        <w:rPr>
          <w:rFonts w:cstheme="minorHAnsi"/>
        </w:rPr>
        <w:t>heblich</w:t>
      </w:r>
      <w:r w:rsidR="00556B4D">
        <w:rPr>
          <w:rFonts w:cstheme="minorHAnsi"/>
        </w:rPr>
        <w:t xml:space="preserve"> steigern</w:t>
      </w:r>
      <w:r w:rsidR="006759BA">
        <w:rPr>
          <w:rFonts w:cstheme="minorHAnsi"/>
        </w:rPr>
        <w:t xml:space="preserve">. </w:t>
      </w:r>
      <w:r w:rsidR="00556B4D">
        <w:rPr>
          <w:rFonts w:cstheme="minorHAnsi"/>
        </w:rPr>
        <w:t xml:space="preserve">Möglich wird dies unter anderem durch ihre </w:t>
      </w:r>
      <w:r w:rsidR="00105E4E">
        <w:rPr>
          <w:rFonts w:cstheme="minorHAnsi"/>
        </w:rPr>
        <w:t xml:space="preserve">Vernetzung </w:t>
      </w:r>
      <w:r w:rsidRPr="00C62851">
        <w:rPr>
          <w:rFonts w:cstheme="minorHAnsi"/>
        </w:rPr>
        <w:t>mit anderen Multimediageräten</w:t>
      </w:r>
      <w:r w:rsidR="00105E4E">
        <w:rPr>
          <w:rFonts w:cstheme="minorHAnsi"/>
        </w:rPr>
        <w:t>,</w:t>
      </w:r>
      <w:r w:rsidRPr="00C62851">
        <w:rPr>
          <w:rFonts w:cstheme="minorHAnsi"/>
        </w:rPr>
        <w:t xml:space="preserve"> wie dem Fernseher oder dem Smartphone. </w:t>
      </w:r>
    </w:p>
    <w:p w14:paraId="3862C982" w14:textId="77777777" w:rsidR="00721557" w:rsidRDefault="00721557" w:rsidP="009628EE">
      <w:pPr>
        <w:spacing w:line="276" w:lineRule="auto"/>
        <w:rPr>
          <w:rFonts w:cstheme="minorHAnsi"/>
        </w:rPr>
      </w:pPr>
    </w:p>
    <w:p w14:paraId="6A19B59C" w14:textId="40EEA018" w:rsidR="00721557" w:rsidRPr="002A254A" w:rsidRDefault="00721557" w:rsidP="009628EE">
      <w:pPr>
        <w:spacing w:line="276" w:lineRule="auto"/>
        <w:rPr>
          <w:rFonts w:cstheme="minorHAnsi"/>
          <w:b/>
          <w:bCs/>
        </w:rPr>
      </w:pPr>
      <w:r w:rsidRPr="002A254A">
        <w:rPr>
          <w:rFonts w:cstheme="minorHAnsi"/>
          <w:b/>
          <w:bCs/>
        </w:rPr>
        <w:t>Smart vernetzt</w:t>
      </w:r>
      <w:r w:rsidR="002A254A" w:rsidRPr="002A254A">
        <w:rPr>
          <w:rFonts w:cstheme="minorHAnsi"/>
          <w:b/>
          <w:bCs/>
        </w:rPr>
        <w:t xml:space="preserve"> </w:t>
      </w:r>
    </w:p>
    <w:p w14:paraId="588D0E6A" w14:textId="1E65294A" w:rsidR="009628EE" w:rsidRPr="009628EE" w:rsidRDefault="00C62851" w:rsidP="009628EE">
      <w:pPr>
        <w:spacing w:line="276" w:lineRule="auto"/>
        <w:rPr>
          <w:rFonts w:cstheme="minorHAnsi"/>
        </w:rPr>
      </w:pPr>
      <w:r w:rsidRPr="00C62851">
        <w:rPr>
          <w:rFonts w:cstheme="minorHAnsi"/>
        </w:rPr>
        <w:t xml:space="preserve">Die Basis </w:t>
      </w:r>
      <w:r w:rsidR="00CC4F86">
        <w:rPr>
          <w:rFonts w:cstheme="minorHAnsi"/>
        </w:rPr>
        <w:t xml:space="preserve">für eine kabellose </w:t>
      </w:r>
      <w:r w:rsidR="0014610B">
        <w:rPr>
          <w:rFonts w:cstheme="minorHAnsi"/>
        </w:rPr>
        <w:t xml:space="preserve">Verbindung </w:t>
      </w:r>
      <w:r w:rsidR="00CC4F86">
        <w:rPr>
          <w:rFonts w:cstheme="minorHAnsi"/>
        </w:rPr>
        <w:t xml:space="preserve">der Hörsysteme </w:t>
      </w:r>
      <w:r w:rsidR="0014610B">
        <w:rPr>
          <w:rFonts w:cstheme="minorHAnsi"/>
        </w:rPr>
        <w:t xml:space="preserve">mit anderen digitalen Geräten </w:t>
      </w:r>
      <w:r w:rsidRPr="00C62851">
        <w:rPr>
          <w:rFonts w:cstheme="minorHAnsi"/>
        </w:rPr>
        <w:t xml:space="preserve">bildet die Bluetooth-Technologie. </w:t>
      </w:r>
      <w:r w:rsidR="00B711FB">
        <w:rPr>
          <w:rFonts w:cstheme="minorHAnsi"/>
        </w:rPr>
        <w:t>Diese erlaubt</w:t>
      </w:r>
      <w:r w:rsidR="004C5364">
        <w:rPr>
          <w:rFonts w:cstheme="minorHAnsi"/>
        </w:rPr>
        <w:t xml:space="preserve"> zum Beispiel</w:t>
      </w:r>
      <w:r w:rsidR="00B711FB">
        <w:rPr>
          <w:rFonts w:cstheme="minorHAnsi"/>
        </w:rPr>
        <w:t xml:space="preserve">, </w:t>
      </w:r>
      <w:r w:rsidR="00347D3D">
        <w:rPr>
          <w:rFonts w:cstheme="minorHAnsi"/>
        </w:rPr>
        <w:t>Hör</w:t>
      </w:r>
      <w:r w:rsidR="00275698">
        <w:rPr>
          <w:rFonts w:cstheme="minorHAnsi"/>
        </w:rPr>
        <w:t>geräte</w:t>
      </w:r>
      <w:r w:rsidR="00347D3D">
        <w:rPr>
          <w:rFonts w:cstheme="minorHAnsi"/>
        </w:rPr>
        <w:t xml:space="preserve"> </w:t>
      </w:r>
      <w:r w:rsidR="00B711FB">
        <w:rPr>
          <w:rFonts w:cstheme="minorHAnsi"/>
        </w:rPr>
        <w:t xml:space="preserve">vom eigenen </w:t>
      </w:r>
      <w:r w:rsidRPr="00C62851">
        <w:rPr>
          <w:rFonts w:cstheme="minorHAnsi"/>
        </w:rPr>
        <w:t>Smartphone</w:t>
      </w:r>
      <w:r w:rsidR="00B711FB">
        <w:rPr>
          <w:rFonts w:cstheme="minorHAnsi"/>
        </w:rPr>
        <w:t xml:space="preserve"> aus zu steuern</w:t>
      </w:r>
      <w:r w:rsidRPr="00C62851">
        <w:rPr>
          <w:rFonts w:cstheme="minorHAnsi"/>
        </w:rPr>
        <w:t xml:space="preserve">. </w:t>
      </w:r>
      <w:r w:rsidR="004C5364">
        <w:rPr>
          <w:rFonts w:cstheme="minorHAnsi"/>
        </w:rPr>
        <w:t xml:space="preserve">Mittels App können sie </w:t>
      </w:r>
      <w:r w:rsidR="002A254A">
        <w:rPr>
          <w:rFonts w:cstheme="minorHAnsi"/>
        </w:rPr>
        <w:t xml:space="preserve">u.a. </w:t>
      </w:r>
      <w:r w:rsidR="009D1A0C">
        <w:rPr>
          <w:rFonts w:cstheme="minorHAnsi"/>
        </w:rPr>
        <w:t xml:space="preserve">körperliche </w:t>
      </w:r>
      <w:r w:rsidR="009628EE" w:rsidRPr="009628EE">
        <w:rPr>
          <w:rFonts w:cstheme="minorHAnsi"/>
        </w:rPr>
        <w:t>Aktivitäten tracken</w:t>
      </w:r>
      <w:r w:rsidR="009D1A0C">
        <w:rPr>
          <w:rFonts w:cstheme="minorHAnsi"/>
        </w:rPr>
        <w:t xml:space="preserve">, </w:t>
      </w:r>
      <w:r w:rsidR="009628EE" w:rsidRPr="009628EE">
        <w:rPr>
          <w:rFonts w:cstheme="minorHAnsi"/>
        </w:rPr>
        <w:t>Schritte zäh</w:t>
      </w:r>
      <w:r w:rsidR="00C428FD">
        <w:rPr>
          <w:rFonts w:cstheme="minorHAnsi"/>
        </w:rPr>
        <w:t xml:space="preserve">len </w:t>
      </w:r>
      <w:r w:rsidR="004C5364">
        <w:rPr>
          <w:rFonts w:cstheme="minorHAnsi"/>
        </w:rPr>
        <w:t xml:space="preserve">und </w:t>
      </w:r>
      <w:r w:rsidR="00243F8D">
        <w:rPr>
          <w:rFonts w:cstheme="minorHAnsi"/>
        </w:rPr>
        <w:t xml:space="preserve">das persönliche </w:t>
      </w:r>
      <w:r w:rsidR="009628EE" w:rsidRPr="009628EE">
        <w:rPr>
          <w:rFonts w:cstheme="minorHAnsi"/>
        </w:rPr>
        <w:t xml:space="preserve">Aktivitätslevel oder </w:t>
      </w:r>
      <w:r w:rsidR="00243F8D">
        <w:rPr>
          <w:rFonts w:cstheme="minorHAnsi"/>
        </w:rPr>
        <w:t xml:space="preserve">die </w:t>
      </w:r>
      <w:r w:rsidR="009628EE" w:rsidRPr="009628EE">
        <w:rPr>
          <w:rFonts w:cstheme="minorHAnsi"/>
        </w:rPr>
        <w:t>Herzfrequenz m</w:t>
      </w:r>
      <w:r w:rsidR="00453081">
        <w:rPr>
          <w:rFonts w:cstheme="minorHAnsi"/>
        </w:rPr>
        <w:t>essen</w:t>
      </w:r>
      <w:r w:rsidR="009628EE" w:rsidRPr="009628EE">
        <w:rPr>
          <w:rFonts w:cstheme="minorHAnsi"/>
        </w:rPr>
        <w:t>. So h</w:t>
      </w:r>
      <w:r w:rsidR="00453081">
        <w:rPr>
          <w:rFonts w:cstheme="minorHAnsi"/>
        </w:rPr>
        <w:t>elfen</w:t>
      </w:r>
      <w:r w:rsidR="009628EE" w:rsidRPr="009628EE">
        <w:rPr>
          <w:rFonts w:cstheme="minorHAnsi"/>
        </w:rPr>
        <w:t xml:space="preserve"> sie </w:t>
      </w:r>
      <w:r w:rsidR="00453081">
        <w:rPr>
          <w:rFonts w:cstheme="minorHAnsi"/>
        </w:rPr>
        <w:t>Hörgerätet</w:t>
      </w:r>
      <w:r w:rsidR="009628EE" w:rsidRPr="009628EE">
        <w:rPr>
          <w:rFonts w:cstheme="minorHAnsi"/>
        </w:rPr>
        <w:t>räger</w:t>
      </w:r>
      <w:r w:rsidR="00243F8D">
        <w:rPr>
          <w:rFonts w:cstheme="minorHAnsi"/>
        </w:rPr>
        <w:t>n</w:t>
      </w:r>
      <w:r w:rsidR="009628EE" w:rsidRPr="009628EE">
        <w:rPr>
          <w:rFonts w:cstheme="minorHAnsi"/>
        </w:rPr>
        <w:t xml:space="preserve">, </w:t>
      </w:r>
      <w:r w:rsidR="00243F8D">
        <w:rPr>
          <w:rFonts w:cstheme="minorHAnsi"/>
        </w:rPr>
        <w:t xml:space="preserve">ihre </w:t>
      </w:r>
      <w:r w:rsidR="009628EE" w:rsidRPr="009628EE">
        <w:rPr>
          <w:rFonts w:cstheme="minorHAnsi"/>
        </w:rPr>
        <w:t>persönliche</w:t>
      </w:r>
      <w:r w:rsidR="00243F8D">
        <w:rPr>
          <w:rFonts w:cstheme="minorHAnsi"/>
        </w:rPr>
        <w:t>n</w:t>
      </w:r>
      <w:r w:rsidR="009628EE" w:rsidRPr="009628EE">
        <w:rPr>
          <w:rFonts w:cstheme="minorHAnsi"/>
        </w:rPr>
        <w:t xml:space="preserve"> </w:t>
      </w:r>
      <w:r w:rsidR="00243F8D">
        <w:rPr>
          <w:rFonts w:cstheme="minorHAnsi"/>
        </w:rPr>
        <w:t xml:space="preserve">Gesundheitsziele </w:t>
      </w:r>
      <w:r w:rsidR="009628EE" w:rsidRPr="009628EE">
        <w:rPr>
          <w:rFonts w:cstheme="minorHAnsi"/>
        </w:rPr>
        <w:t xml:space="preserve">zu erreichen. Auch </w:t>
      </w:r>
      <w:r w:rsidR="00463EEB" w:rsidRPr="009628EE">
        <w:rPr>
          <w:rFonts w:cstheme="minorHAnsi"/>
        </w:rPr>
        <w:t>lässt sich über Apps erfassen</w:t>
      </w:r>
      <w:r w:rsidR="00463EEB">
        <w:rPr>
          <w:rFonts w:cstheme="minorHAnsi"/>
        </w:rPr>
        <w:t>,</w:t>
      </w:r>
      <w:r w:rsidR="00463EEB" w:rsidRPr="009628EE">
        <w:rPr>
          <w:rFonts w:cstheme="minorHAnsi"/>
        </w:rPr>
        <w:t xml:space="preserve"> </w:t>
      </w:r>
      <w:r w:rsidR="009628EE" w:rsidRPr="009628EE">
        <w:rPr>
          <w:rFonts w:cstheme="minorHAnsi"/>
        </w:rPr>
        <w:t xml:space="preserve">wie lange </w:t>
      </w:r>
      <w:r w:rsidR="00463EEB">
        <w:rPr>
          <w:rFonts w:cstheme="minorHAnsi"/>
        </w:rPr>
        <w:t xml:space="preserve">und unter welchen Bedingungen die </w:t>
      </w:r>
      <w:r w:rsidR="009628EE" w:rsidRPr="009628EE">
        <w:rPr>
          <w:rFonts w:cstheme="minorHAnsi"/>
        </w:rPr>
        <w:t>Hörgerät</w:t>
      </w:r>
      <w:r w:rsidR="00463EEB">
        <w:rPr>
          <w:rFonts w:cstheme="minorHAnsi"/>
        </w:rPr>
        <w:t>e</w:t>
      </w:r>
      <w:r w:rsidR="009628EE" w:rsidRPr="009628EE">
        <w:rPr>
          <w:rFonts w:cstheme="minorHAnsi"/>
        </w:rPr>
        <w:t xml:space="preserve"> </w:t>
      </w:r>
      <w:r w:rsidR="004C5364">
        <w:rPr>
          <w:rFonts w:cstheme="minorHAnsi"/>
        </w:rPr>
        <w:t xml:space="preserve">täglich </w:t>
      </w:r>
      <w:r w:rsidR="009628EE" w:rsidRPr="009628EE">
        <w:rPr>
          <w:rFonts w:cstheme="minorHAnsi"/>
        </w:rPr>
        <w:t xml:space="preserve">getragen </w:t>
      </w:r>
      <w:r w:rsidR="00463EEB">
        <w:rPr>
          <w:rFonts w:cstheme="minorHAnsi"/>
        </w:rPr>
        <w:t>werden</w:t>
      </w:r>
      <w:r w:rsidR="009628EE" w:rsidRPr="009628EE">
        <w:rPr>
          <w:rFonts w:cstheme="minorHAnsi"/>
        </w:rPr>
        <w:t xml:space="preserve">. </w:t>
      </w:r>
      <w:r w:rsidR="00216253">
        <w:rPr>
          <w:rFonts w:cstheme="minorHAnsi"/>
        </w:rPr>
        <w:t xml:space="preserve">So erfahren </w:t>
      </w:r>
      <w:r w:rsidR="009628EE" w:rsidRPr="009628EE">
        <w:rPr>
          <w:rFonts w:cstheme="minorHAnsi"/>
        </w:rPr>
        <w:t xml:space="preserve">Nutzer Wissenswertes </w:t>
      </w:r>
      <w:r w:rsidR="006759BA">
        <w:rPr>
          <w:rFonts w:cstheme="minorHAnsi"/>
        </w:rPr>
        <w:t xml:space="preserve">über ihre Gewohnheiten </w:t>
      </w:r>
      <w:r w:rsidR="009628EE" w:rsidRPr="009628EE">
        <w:rPr>
          <w:rFonts w:cstheme="minorHAnsi"/>
        </w:rPr>
        <w:t xml:space="preserve">und </w:t>
      </w:r>
      <w:r w:rsidR="00463EEB">
        <w:rPr>
          <w:rFonts w:cstheme="minorHAnsi"/>
        </w:rPr>
        <w:t xml:space="preserve">können </w:t>
      </w:r>
      <w:r w:rsidR="006759BA">
        <w:rPr>
          <w:rFonts w:cstheme="minorHAnsi"/>
        </w:rPr>
        <w:t xml:space="preserve">ihre </w:t>
      </w:r>
      <w:r w:rsidR="00463EEB">
        <w:rPr>
          <w:rFonts w:cstheme="minorHAnsi"/>
        </w:rPr>
        <w:t xml:space="preserve">Hörsysteme </w:t>
      </w:r>
      <w:r w:rsidR="009628EE" w:rsidRPr="009628EE">
        <w:rPr>
          <w:rFonts w:cstheme="minorHAnsi"/>
        </w:rPr>
        <w:t xml:space="preserve">immer </w:t>
      </w:r>
      <w:r w:rsidR="00463EEB">
        <w:rPr>
          <w:rFonts w:cstheme="minorHAnsi"/>
        </w:rPr>
        <w:t>besser</w:t>
      </w:r>
      <w:r w:rsidR="00216253">
        <w:rPr>
          <w:rFonts w:cstheme="minorHAnsi"/>
        </w:rPr>
        <w:t xml:space="preserve">, </w:t>
      </w:r>
      <w:r w:rsidR="006759BA">
        <w:rPr>
          <w:rFonts w:cstheme="minorHAnsi"/>
        </w:rPr>
        <w:t xml:space="preserve">produktiver </w:t>
      </w:r>
      <w:r w:rsidR="00216253">
        <w:rPr>
          <w:rFonts w:cstheme="minorHAnsi"/>
        </w:rPr>
        <w:t xml:space="preserve">und bequemer </w:t>
      </w:r>
      <w:r w:rsidR="009628EE" w:rsidRPr="009628EE">
        <w:rPr>
          <w:rFonts w:cstheme="minorHAnsi"/>
        </w:rPr>
        <w:t>in ihr Alltagsleben</w:t>
      </w:r>
      <w:r w:rsidR="006759BA">
        <w:rPr>
          <w:rFonts w:cstheme="minorHAnsi"/>
        </w:rPr>
        <w:t xml:space="preserve"> integrieren</w:t>
      </w:r>
      <w:r w:rsidR="009628EE" w:rsidRPr="009628EE">
        <w:rPr>
          <w:rFonts w:cstheme="minorHAnsi"/>
        </w:rPr>
        <w:t>. </w:t>
      </w:r>
    </w:p>
    <w:p w14:paraId="4032B1EF" w14:textId="77777777" w:rsidR="00F34FC2" w:rsidRPr="00C62851" w:rsidRDefault="00F34FC2" w:rsidP="00C62851">
      <w:pPr>
        <w:spacing w:line="276" w:lineRule="auto"/>
        <w:rPr>
          <w:rFonts w:cstheme="minorHAnsi"/>
        </w:rPr>
      </w:pPr>
    </w:p>
    <w:p w14:paraId="6B6EB1A2" w14:textId="2D999D8C" w:rsidR="00C62851" w:rsidRPr="00C62851" w:rsidRDefault="00517C7D" w:rsidP="00C62851">
      <w:pPr>
        <w:spacing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Wichtige </w:t>
      </w:r>
      <w:r w:rsidR="00C62851" w:rsidRPr="00C62851">
        <w:rPr>
          <w:rFonts w:cstheme="minorHAnsi"/>
          <w:b/>
          <w:bCs/>
        </w:rPr>
        <w:t>Funktionen moderne</w:t>
      </w:r>
      <w:r w:rsidR="001477AE">
        <w:rPr>
          <w:rFonts w:cstheme="minorHAnsi"/>
          <w:b/>
          <w:bCs/>
        </w:rPr>
        <w:t>r</w:t>
      </w:r>
      <w:r w:rsidR="00C62851" w:rsidRPr="00C62851">
        <w:rPr>
          <w:rFonts w:cstheme="minorHAnsi"/>
          <w:b/>
          <w:bCs/>
        </w:rPr>
        <w:t xml:space="preserve"> Hörsysteme</w:t>
      </w:r>
    </w:p>
    <w:p w14:paraId="10A18C1D" w14:textId="4AF6A4CB" w:rsidR="00C62851" w:rsidRPr="00C62851" w:rsidRDefault="009F6BF1" w:rsidP="00C62851">
      <w:pPr>
        <w:spacing w:line="276" w:lineRule="auto"/>
        <w:rPr>
          <w:rFonts w:cstheme="minorHAnsi"/>
        </w:rPr>
      </w:pPr>
      <w:r>
        <w:rPr>
          <w:rFonts w:cstheme="minorHAnsi"/>
        </w:rPr>
        <w:t>Die Fähigkeit zur d</w:t>
      </w:r>
      <w:r w:rsidR="001477AE">
        <w:rPr>
          <w:rFonts w:cstheme="minorHAnsi"/>
        </w:rPr>
        <w:t>rahtlose</w:t>
      </w:r>
      <w:r w:rsidR="00065E45">
        <w:rPr>
          <w:rFonts w:cstheme="minorHAnsi"/>
        </w:rPr>
        <w:t>n</w:t>
      </w:r>
      <w:r w:rsidR="001477AE">
        <w:rPr>
          <w:rFonts w:cstheme="minorHAnsi"/>
        </w:rPr>
        <w:t xml:space="preserve"> </w:t>
      </w:r>
      <w:r>
        <w:rPr>
          <w:rFonts w:cstheme="minorHAnsi"/>
        </w:rPr>
        <w:t>Konnektivität ist eine wertvolle Eigenschaft moderner Hörsysteme</w:t>
      </w:r>
      <w:r w:rsidR="00065E45">
        <w:rPr>
          <w:rFonts w:cstheme="minorHAnsi"/>
        </w:rPr>
        <w:t xml:space="preserve"> – aber nicht ihr Hauptzweck.</w:t>
      </w:r>
      <w:r>
        <w:rPr>
          <w:rFonts w:cstheme="minorHAnsi"/>
        </w:rPr>
        <w:t xml:space="preserve"> </w:t>
      </w:r>
      <w:r w:rsidR="00065E45">
        <w:rPr>
          <w:rFonts w:cstheme="minorHAnsi"/>
        </w:rPr>
        <w:t xml:space="preserve">Dieser ist ein </w:t>
      </w:r>
      <w:r w:rsidR="007B3FF5">
        <w:rPr>
          <w:rFonts w:cstheme="minorHAnsi"/>
        </w:rPr>
        <w:t>audiologischer</w:t>
      </w:r>
      <w:r w:rsidR="00065E45">
        <w:rPr>
          <w:rFonts w:cstheme="minorHAnsi"/>
        </w:rPr>
        <w:t>,</w:t>
      </w:r>
      <w:r w:rsidR="007B3FF5">
        <w:rPr>
          <w:rFonts w:cstheme="minorHAnsi"/>
        </w:rPr>
        <w:t xml:space="preserve"> nämlich gutes Hören wieder zu ermöglichen. </w:t>
      </w:r>
      <w:r w:rsidR="00800475">
        <w:rPr>
          <w:rFonts w:cstheme="minorHAnsi"/>
        </w:rPr>
        <w:t xml:space="preserve">Das gelingt unter anderem, indem </w:t>
      </w:r>
      <w:r w:rsidR="00C62851" w:rsidRPr="00C62851">
        <w:rPr>
          <w:rFonts w:cstheme="minorHAnsi"/>
        </w:rPr>
        <w:t xml:space="preserve">Störgeräusche </w:t>
      </w:r>
      <w:r w:rsidR="00800475">
        <w:rPr>
          <w:rFonts w:cstheme="minorHAnsi"/>
        </w:rPr>
        <w:t xml:space="preserve">automatisch </w:t>
      </w:r>
      <w:r w:rsidR="00C62851" w:rsidRPr="00C62851">
        <w:rPr>
          <w:rFonts w:cstheme="minorHAnsi"/>
        </w:rPr>
        <w:t>unterdrück</w:t>
      </w:r>
      <w:r w:rsidR="00800475">
        <w:rPr>
          <w:rFonts w:cstheme="minorHAnsi"/>
        </w:rPr>
        <w:t>t werden</w:t>
      </w:r>
      <w:r w:rsidR="00C62851" w:rsidRPr="00C62851">
        <w:rPr>
          <w:rFonts w:cstheme="minorHAnsi"/>
        </w:rPr>
        <w:t xml:space="preserve">, sodass </w:t>
      </w:r>
      <w:r w:rsidR="00800475">
        <w:rPr>
          <w:rFonts w:cstheme="minorHAnsi"/>
        </w:rPr>
        <w:t xml:space="preserve">Hörgerätenutzer </w:t>
      </w:r>
      <w:r w:rsidR="00C62851" w:rsidRPr="00C62851">
        <w:rPr>
          <w:rFonts w:cstheme="minorHAnsi"/>
        </w:rPr>
        <w:t>auch bei Umgebungslärm </w:t>
      </w:r>
      <w:r w:rsidR="00800475">
        <w:rPr>
          <w:rFonts w:cstheme="minorHAnsi"/>
        </w:rPr>
        <w:t>unangestrengt und bequem einer Unterhaltung folgen können</w:t>
      </w:r>
      <w:r w:rsidR="00C62851" w:rsidRPr="00C62851">
        <w:rPr>
          <w:rFonts w:cstheme="minorHAnsi"/>
        </w:rPr>
        <w:t xml:space="preserve">. </w:t>
      </w:r>
      <w:r w:rsidR="00800475">
        <w:rPr>
          <w:rFonts w:cstheme="minorHAnsi"/>
        </w:rPr>
        <w:t xml:space="preserve">Besonders eindrucksvoll </w:t>
      </w:r>
      <w:r w:rsidR="00496D24">
        <w:rPr>
          <w:rFonts w:cstheme="minorHAnsi"/>
        </w:rPr>
        <w:t xml:space="preserve">lässt sich </w:t>
      </w:r>
      <w:r w:rsidR="00800475">
        <w:rPr>
          <w:rFonts w:cstheme="minorHAnsi"/>
        </w:rPr>
        <w:t>die Störgeräuschunterdrückung z</w:t>
      </w:r>
      <w:r w:rsidR="00C62851" w:rsidRPr="00C62851">
        <w:rPr>
          <w:rFonts w:cstheme="minorHAnsi"/>
        </w:rPr>
        <w:t>um Beispiel in einem lauten Restaurant</w:t>
      </w:r>
      <w:r w:rsidR="00800475">
        <w:rPr>
          <w:rFonts w:cstheme="minorHAnsi"/>
        </w:rPr>
        <w:t xml:space="preserve"> erfahren</w:t>
      </w:r>
      <w:r w:rsidR="00C62851" w:rsidRPr="00C62851">
        <w:rPr>
          <w:rFonts w:cstheme="minorHAnsi"/>
        </w:rPr>
        <w:t xml:space="preserve">, wenn </w:t>
      </w:r>
      <w:r w:rsidR="009116B8">
        <w:rPr>
          <w:rFonts w:cstheme="minorHAnsi"/>
        </w:rPr>
        <w:t xml:space="preserve">man </w:t>
      </w:r>
      <w:r w:rsidR="00C62851" w:rsidRPr="00C62851">
        <w:rPr>
          <w:rFonts w:cstheme="minorHAnsi"/>
        </w:rPr>
        <w:t xml:space="preserve">sich </w:t>
      </w:r>
      <w:r w:rsidR="00050B91">
        <w:rPr>
          <w:rFonts w:cstheme="minorHAnsi"/>
        </w:rPr>
        <w:t xml:space="preserve">voll </w:t>
      </w:r>
      <w:r w:rsidR="00C62851" w:rsidRPr="00C62851">
        <w:rPr>
          <w:rFonts w:cstheme="minorHAnsi"/>
        </w:rPr>
        <w:t xml:space="preserve">auf das Gespräch mit </w:t>
      </w:r>
      <w:r w:rsidR="009116B8">
        <w:rPr>
          <w:rFonts w:cstheme="minorHAnsi"/>
        </w:rPr>
        <w:t xml:space="preserve">dem </w:t>
      </w:r>
      <w:r w:rsidR="00C62851" w:rsidRPr="00C62851">
        <w:rPr>
          <w:rFonts w:cstheme="minorHAnsi"/>
        </w:rPr>
        <w:t xml:space="preserve">Gegenüber konzentrieren </w:t>
      </w:r>
      <w:r w:rsidR="00050B91">
        <w:rPr>
          <w:rFonts w:cstheme="minorHAnsi"/>
        </w:rPr>
        <w:t>kann</w:t>
      </w:r>
      <w:r w:rsidR="00496D24">
        <w:rPr>
          <w:rFonts w:cstheme="minorHAnsi"/>
        </w:rPr>
        <w:t>. Denn</w:t>
      </w:r>
      <w:r w:rsidR="00050B91">
        <w:rPr>
          <w:rFonts w:cstheme="minorHAnsi"/>
        </w:rPr>
        <w:t xml:space="preserve"> Unterhaltungen am Nebentisch</w:t>
      </w:r>
      <w:r w:rsidR="00D16745">
        <w:rPr>
          <w:rFonts w:cstheme="minorHAnsi"/>
        </w:rPr>
        <w:t xml:space="preserve"> oder der Lärm von</w:t>
      </w:r>
      <w:r w:rsidR="00050B91">
        <w:rPr>
          <w:rFonts w:cstheme="minorHAnsi"/>
        </w:rPr>
        <w:t xml:space="preserve"> Stühlerücken und Geschirrklappern </w:t>
      </w:r>
      <w:r w:rsidR="00496D24">
        <w:rPr>
          <w:rFonts w:cstheme="minorHAnsi"/>
        </w:rPr>
        <w:t xml:space="preserve">stören </w:t>
      </w:r>
      <w:r w:rsidR="00D16745">
        <w:rPr>
          <w:rFonts w:cstheme="minorHAnsi"/>
        </w:rPr>
        <w:t>nicht mehr</w:t>
      </w:r>
      <w:r w:rsidR="00C62851" w:rsidRPr="00C62851">
        <w:rPr>
          <w:rFonts w:cstheme="minorHAnsi"/>
        </w:rPr>
        <w:t xml:space="preserve">. </w:t>
      </w:r>
    </w:p>
    <w:p w14:paraId="1AE21D3E" w14:textId="1C2877D7" w:rsidR="00C62851" w:rsidRDefault="00C62851" w:rsidP="00C62851">
      <w:pPr>
        <w:spacing w:line="276" w:lineRule="auto"/>
        <w:rPr>
          <w:rFonts w:cstheme="minorHAnsi"/>
        </w:rPr>
      </w:pPr>
    </w:p>
    <w:p w14:paraId="3077AE1B" w14:textId="4D172A69" w:rsidR="00104095" w:rsidRPr="00C62851" w:rsidRDefault="00104095" w:rsidP="00C62851">
      <w:pPr>
        <w:spacing w:line="276" w:lineRule="auto"/>
        <w:rPr>
          <w:rFonts w:cstheme="minorHAnsi"/>
          <w:b/>
          <w:bCs/>
        </w:rPr>
      </w:pPr>
      <w:r w:rsidRPr="00104095">
        <w:rPr>
          <w:rFonts w:cstheme="minorHAnsi"/>
          <w:b/>
          <w:bCs/>
        </w:rPr>
        <w:t xml:space="preserve">Hörsysteme mit Akku-Technologie </w:t>
      </w:r>
    </w:p>
    <w:p w14:paraId="6BB1743B" w14:textId="5547115F" w:rsidR="00C62851" w:rsidRPr="00C62851" w:rsidRDefault="001F0D1C" w:rsidP="001B1480">
      <w:pPr>
        <w:spacing w:line="276" w:lineRule="auto"/>
        <w:rPr>
          <w:rFonts w:cstheme="minorHAnsi"/>
        </w:rPr>
      </w:pPr>
      <w:r>
        <w:rPr>
          <w:rFonts w:cstheme="minorHAnsi"/>
        </w:rPr>
        <w:t xml:space="preserve">Eine </w:t>
      </w:r>
      <w:r w:rsidR="00994FFA" w:rsidRPr="00994FFA">
        <w:rPr>
          <w:rFonts w:cstheme="minorHAnsi"/>
        </w:rPr>
        <w:t>Standard</w:t>
      </w:r>
      <w:r>
        <w:rPr>
          <w:rFonts w:cstheme="minorHAnsi"/>
        </w:rPr>
        <w:t>-Funktionalität</w:t>
      </w:r>
      <w:r w:rsidR="00994FFA" w:rsidRPr="00994FFA">
        <w:rPr>
          <w:rFonts w:cstheme="minorHAnsi"/>
        </w:rPr>
        <w:t xml:space="preserve"> </w:t>
      </w:r>
      <w:r>
        <w:rPr>
          <w:rFonts w:cstheme="minorHAnsi"/>
        </w:rPr>
        <w:t xml:space="preserve">vieler </w:t>
      </w:r>
      <w:r w:rsidR="00994FFA" w:rsidRPr="00104095">
        <w:rPr>
          <w:rFonts w:cstheme="minorHAnsi"/>
        </w:rPr>
        <w:t>Hörgeräte</w:t>
      </w:r>
      <w:r w:rsidR="00994FFA" w:rsidRPr="00994FFA">
        <w:rPr>
          <w:rFonts w:cstheme="minorHAnsi"/>
        </w:rPr>
        <w:t> </w:t>
      </w:r>
      <w:r>
        <w:rPr>
          <w:rFonts w:cstheme="minorHAnsi"/>
        </w:rPr>
        <w:t xml:space="preserve">ist die optionale </w:t>
      </w:r>
      <w:r w:rsidR="00994FFA" w:rsidRPr="00104095">
        <w:rPr>
          <w:rFonts w:cstheme="minorHAnsi"/>
        </w:rPr>
        <w:t>Akku-Technologie</w:t>
      </w:r>
      <w:r w:rsidR="00994FFA" w:rsidRPr="00994FFA">
        <w:rPr>
          <w:rFonts w:cstheme="minorHAnsi"/>
        </w:rPr>
        <w:t xml:space="preserve">. </w:t>
      </w:r>
      <w:r w:rsidR="001B1480">
        <w:rPr>
          <w:rFonts w:cstheme="minorHAnsi"/>
        </w:rPr>
        <w:t xml:space="preserve">Wiederaufladbare Akkus machen </w:t>
      </w:r>
      <w:r w:rsidR="00F56980">
        <w:rPr>
          <w:rFonts w:cstheme="minorHAnsi"/>
        </w:rPr>
        <w:t>das Energiemanagement der kleinen Hochleistungscomp</w:t>
      </w:r>
      <w:r w:rsidR="001B1480">
        <w:rPr>
          <w:rFonts w:cstheme="minorHAnsi"/>
        </w:rPr>
        <w:t>u</w:t>
      </w:r>
      <w:r w:rsidR="00F56980">
        <w:rPr>
          <w:rFonts w:cstheme="minorHAnsi"/>
        </w:rPr>
        <w:t xml:space="preserve">ter noch bequemer. </w:t>
      </w:r>
      <w:r w:rsidR="001B1480">
        <w:rPr>
          <w:rFonts w:cstheme="minorHAnsi"/>
        </w:rPr>
        <w:t>Immer kleinere und leistun</w:t>
      </w:r>
      <w:r w:rsidR="00603BFE">
        <w:rPr>
          <w:rFonts w:cstheme="minorHAnsi"/>
        </w:rPr>
        <w:t>g</w:t>
      </w:r>
      <w:r w:rsidR="001B1480">
        <w:rPr>
          <w:rFonts w:cstheme="minorHAnsi"/>
        </w:rPr>
        <w:t>sfähigere Akkus ermöglichen m</w:t>
      </w:r>
      <w:r w:rsidR="00994FFA" w:rsidRPr="00994FFA">
        <w:rPr>
          <w:rFonts w:cstheme="minorHAnsi"/>
        </w:rPr>
        <w:t>ittlerweile</w:t>
      </w:r>
      <w:r w:rsidR="001B1480">
        <w:rPr>
          <w:rFonts w:cstheme="minorHAnsi"/>
        </w:rPr>
        <w:t>,</w:t>
      </w:r>
      <w:r w:rsidR="00994FFA" w:rsidRPr="00994FFA">
        <w:rPr>
          <w:rFonts w:cstheme="minorHAnsi"/>
        </w:rPr>
        <w:t xml:space="preserve"> </w:t>
      </w:r>
      <w:r w:rsidR="001B1480">
        <w:rPr>
          <w:rFonts w:cstheme="minorHAnsi"/>
        </w:rPr>
        <w:t xml:space="preserve">Hörsysteme bis zu </w:t>
      </w:r>
      <w:r w:rsidR="00994FFA" w:rsidRPr="00994FFA">
        <w:rPr>
          <w:rFonts w:cstheme="minorHAnsi"/>
        </w:rPr>
        <w:t xml:space="preserve">24 Stunden kontinuierlich zu nutzen, bevor </w:t>
      </w:r>
      <w:r w:rsidR="001B1480">
        <w:rPr>
          <w:rFonts w:cstheme="minorHAnsi"/>
        </w:rPr>
        <w:t xml:space="preserve">sie </w:t>
      </w:r>
      <w:r w:rsidR="00994FFA" w:rsidRPr="00994FFA">
        <w:rPr>
          <w:rFonts w:cstheme="minorHAnsi"/>
        </w:rPr>
        <w:t xml:space="preserve">aufgeladen werden müssen. </w:t>
      </w:r>
      <w:r w:rsidR="001B1480">
        <w:rPr>
          <w:rFonts w:cstheme="minorHAnsi"/>
        </w:rPr>
        <w:t xml:space="preserve">Darüber hinaus </w:t>
      </w:r>
      <w:r w:rsidR="00994FFA" w:rsidRPr="00994FFA">
        <w:rPr>
          <w:rFonts w:cstheme="minorHAnsi"/>
        </w:rPr>
        <w:t xml:space="preserve">haben Hörgeräteträger die Wahl zwischen einer Ladestation </w:t>
      </w:r>
      <w:r w:rsidR="00A4145F">
        <w:rPr>
          <w:rFonts w:cstheme="minorHAnsi"/>
        </w:rPr>
        <w:t xml:space="preserve">und </w:t>
      </w:r>
      <w:r w:rsidR="00994FFA" w:rsidRPr="00994FFA">
        <w:rPr>
          <w:rFonts w:cstheme="minorHAnsi"/>
        </w:rPr>
        <w:t xml:space="preserve">einem mobilen Charger. </w:t>
      </w:r>
      <w:r w:rsidR="00562E32">
        <w:rPr>
          <w:rFonts w:cstheme="minorHAnsi"/>
        </w:rPr>
        <w:t xml:space="preserve">Dessen Nutzung ist vor allem auf Reisen von Vorteil. </w:t>
      </w:r>
    </w:p>
    <w:p w14:paraId="11C4E60F" w14:textId="77777777" w:rsidR="00C62851" w:rsidRPr="00C62851" w:rsidRDefault="00C62851" w:rsidP="00C62851">
      <w:pPr>
        <w:spacing w:line="276" w:lineRule="auto"/>
        <w:rPr>
          <w:rFonts w:cstheme="minorHAnsi"/>
          <w:vanish/>
        </w:rPr>
      </w:pPr>
      <w:r w:rsidRPr="00C62851">
        <w:rPr>
          <w:rFonts w:cstheme="minorHAnsi"/>
          <w:vanish/>
        </w:rPr>
        <w:t>Formularbeginn</w:t>
      </w:r>
    </w:p>
    <w:p w14:paraId="49BA9335" w14:textId="77777777" w:rsidR="00C62851" w:rsidRPr="00C62851" w:rsidRDefault="00C62851" w:rsidP="00C62851">
      <w:pPr>
        <w:spacing w:line="276" w:lineRule="auto"/>
        <w:rPr>
          <w:rFonts w:cstheme="minorHAnsi"/>
          <w:vanish/>
        </w:rPr>
      </w:pPr>
      <w:r w:rsidRPr="00C62851">
        <w:rPr>
          <w:rFonts w:cstheme="minorHAnsi"/>
          <w:vanish/>
        </w:rPr>
        <w:t>Formularende</w:t>
      </w:r>
    </w:p>
    <w:p w14:paraId="1D2E6F05" w14:textId="77777777" w:rsidR="00EC20C0" w:rsidRPr="00A93F35" w:rsidRDefault="00EC20C0" w:rsidP="00A93F35">
      <w:pPr>
        <w:spacing w:line="276" w:lineRule="auto"/>
        <w:rPr>
          <w:rFonts w:cstheme="minorHAnsi"/>
        </w:rPr>
      </w:pPr>
    </w:p>
    <w:p w14:paraId="50E31D3A" w14:textId="77777777" w:rsidR="00C73D81" w:rsidRDefault="00245757" w:rsidP="00C73D81">
      <w:pPr>
        <w:spacing w:line="276" w:lineRule="auto"/>
        <w:rPr>
          <w:rFonts w:cstheme="minorHAnsi"/>
          <w:b/>
          <w:bCs/>
        </w:rPr>
      </w:pPr>
      <w:r w:rsidRPr="00A93F35">
        <w:rPr>
          <w:rFonts w:cstheme="minorHAnsi"/>
          <w:b/>
          <w:bCs/>
        </w:rPr>
        <w:t>Handwerk und Technik im Einklang</w:t>
      </w:r>
    </w:p>
    <w:p w14:paraId="20679F42" w14:textId="4CC47565" w:rsidR="00F5320C" w:rsidRDefault="00245757" w:rsidP="00C73D81">
      <w:pPr>
        <w:spacing w:line="276" w:lineRule="auto"/>
        <w:rPr>
          <w:rFonts w:eastAsia="Times New Roman" w:cstheme="minorHAnsi"/>
          <w:kern w:val="0"/>
          <w:lang w:eastAsia="de-DE"/>
          <w14:ligatures w14:val="none"/>
        </w:rPr>
      </w:pPr>
      <w:r w:rsidRPr="00C73D81">
        <w:rPr>
          <w:rFonts w:eastAsia="Times New Roman" w:cstheme="minorHAnsi"/>
          <w:kern w:val="0"/>
          <w:lang w:eastAsia="de-DE"/>
          <w14:ligatures w14:val="none"/>
        </w:rPr>
        <w:t xml:space="preserve">Hörgeräte und Cochlea-Implantate (CI) sind zugelassene und geprüfte Medizinprodukte. Ihre Verordnung </w:t>
      </w:r>
      <w:r w:rsidR="00F5320C" w:rsidRPr="00C73D81">
        <w:rPr>
          <w:rFonts w:eastAsia="Times New Roman" w:cstheme="minorHAnsi"/>
          <w:kern w:val="0"/>
          <w:lang w:eastAsia="de-DE"/>
          <w14:ligatures w14:val="none"/>
        </w:rPr>
        <w:t xml:space="preserve">erfolgt durch HNO-Ärzte, die </w:t>
      </w:r>
      <w:r w:rsidR="00821001">
        <w:rPr>
          <w:rFonts w:eastAsia="Times New Roman" w:cstheme="minorHAnsi"/>
          <w:kern w:val="0"/>
          <w:lang w:eastAsia="de-DE"/>
          <w14:ligatures w14:val="none"/>
        </w:rPr>
        <w:t xml:space="preserve">individuelle </w:t>
      </w:r>
      <w:r w:rsidRPr="00C73D81">
        <w:rPr>
          <w:rFonts w:eastAsia="Times New Roman" w:cstheme="minorHAnsi"/>
          <w:kern w:val="0"/>
          <w:lang w:eastAsia="de-DE"/>
          <w14:ligatures w14:val="none"/>
        </w:rPr>
        <w:t xml:space="preserve">Anpassung durch qualifizierte Hörakustiker. </w:t>
      </w:r>
      <w:r w:rsidR="00821001">
        <w:rPr>
          <w:rFonts w:eastAsia="Times New Roman" w:cstheme="minorHAnsi"/>
          <w:kern w:val="0"/>
          <w:lang w:eastAsia="de-DE"/>
          <w14:ligatures w14:val="none"/>
        </w:rPr>
        <w:t>Diese gewährleisten</w:t>
      </w:r>
      <w:r w:rsidRPr="00C73D81">
        <w:rPr>
          <w:rFonts w:eastAsia="Times New Roman" w:cstheme="minorHAnsi"/>
          <w:kern w:val="0"/>
          <w:lang w:eastAsia="de-DE"/>
          <w14:ligatures w14:val="none"/>
        </w:rPr>
        <w:t xml:space="preserve">, dass </w:t>
      </w:r>
      <w:r w:rsidR="00994FFA">
        <w:rPr>
          <w:rFonts w:eastAsia="Times New Roman" w:cstheme="minorHAnsi"/>
          <w:kern w:val="0"/>
          <w:lang w:eastAsia="de-DE"/>
          <w14:ligatures w14:val="none"/>
        </w:rPr>
        <w:t xml:space="preserve">Hörsysteme </w:t>
      </w:r>
      <w:r w:rsidRPr="00C73D81">
        <w:rPr>
          <w:rFonts w:eastAsia="Times New Roman" w:cstheme="minorHAnsi"/>
          <w:kern w:val="0"/>
          <w:lang w:eastAsia="de-DE"/>
          <w14:ligatures w14:val="none"/>
        </w:rPr>
        <w:t>ihre</w:t>
      </w:r>
      <w:r w:rsidR="00821001">
        <w:rPr>
          <w:rFonts w:eastAsia="Times New Roman" w:cstheme="minorHAnsi"/>
          <w:kern w:val="0"/>
          <w:lang w:eastAsia="de-DE"/>
          <w14:ligatures w14:val="none"/>
        </w:rPr>
        <w:t>n</w:t>
      </w:r>
      <w:r w:rsidRPr="00C73D81">
        <w:rPr>
          <w:rFonts w:eastAsia="Times New Roman" w:cstheme="minorHAnsi"/>
          <w:kern w:val="0"/>
          <w:lang w:eastAsia="de-DE"/>
          <w14:ligatures w14:val="none"/>
        </w:rPr>
        <w:t xml:space="preserve"> Träger</w:t>
      </w:r>
      <w:r w:rsidR="00821001">
        <w:rPr>
          <w:rFonts w:eastAsia="Times New Roman" w:cstheme="minorHAnsi"/>
          <w:kern w:val="0"/>
          <w:lang w:eastAsia="de-DE"/>
          <w14:ligatures w14:val="none"/>
        </w:rPr>
        <w:t>n</w:t>
      </w:r>
      <w:r w:rsidRPr="00C73D81">
        <w:rPr>
          <w:rFonts w:eastAsia="Times New Roman" w:cstheme="minorHAnsi"/>
          <w:kern w:val="0"/>
          <w:lang w:eastAsia="de-DE"/>
          <w14:ligatures w14:val="none"/>
        </w:rPr>
        <w:t xml:space="preserve"> höchste</w:t>
      </w:r>
      <w:r w:rsidR="00821001">
        <w:rPr>
          <w:rFonts w:eastAsia="Times New Roman" w:cstheme="minorHAnsi"/>
          <w:kern w:val="0"/>
          <w:lang w:eastAsia="de-DE"/>
          <w14:ligatures w14:val="none"/>
        </w:rPr>
        <w:t xml:space="preserve"> audiologische Qualität, </w:t>
      </w:r>
      <w:r w:rsidRPr="00C73D81">
        <w:rPr>
          <w:rFonts w:eastAsia="Times New Roman" w:cstheme="minorHAnsi"/>
          <w:kern w:val="0"/>
          <w:lang w:eastAsia="de-DE"/>
          <w14:ligatures w14:val="none"/>
        </w:rPr>
        <w:t xml:space="preserve">Komfort und eine perfekte Passform bieten. </w:t>
      </w:r>
      <w:r w:rsidR="00E56115">
        <w:rPr>
          <w:rFonts w:eastAsia="Times New Roman" w:cstheme="minorHAnsi"/>
          <w:kern w:val="0"/>
          <w:lang w:eastAsia="de-DE"/>
          <w14:ligatures w14:val="none"/>
        </w:rPr>
        <w:t xml:space="preserve">Nach der Erstanpassung sollten </w:t>
      </w:r>
      <w:r w:rsidR="003F354C">
        <w:rPr>
          <w:rFonts w:eastAsia="Times New Roman" w:cstheme="minorHAnsi"/>
          <w:kern w:val="0"/>
          <w:lang w:eastAsia="de-DE"/>
          <w14:ligatures w14:val="none"/>
        </w:rPr>
        <w:t xml:space="preserve">Hörgeräteträger ihre Hörsysteme regelmäßig überprüfen und warten lassen. </w:t>
      </w:r>
      <w:r w:rsidR="00E56115">
        <w:rPr>
          <w:rFonts w:eastAsia="Times New Roman" w:cstheme="minorHAnsi"/>
          <w:kern w:val="0"/>
          <w:lang w:eastAsia="de-DE"/>
          <w14:ligatures w14:val="none"/>
        </w:rPr>
        <w:t xml:space="preserve">Wie eingangs erläutert können sie zahlreiche Funktionen ihrer </w:t>
      </w:r>
      <w:r w:rsidR="00F5320C" w:rsidRPr="00C73D81">
        <w:rPr>
          <w:rFonts w:eastAsia="Times New Roman" w:cstheme="minorHAnsi"/>
          <w:kern w:val="0"/>
          <w:lang w:eastAsia="de-DE"/>
          <w14:ligatures w14:val="none"/>
        </w:rPr>
        <w:t xml:space="preserve">Hörgeräte auch </w:t>
      </w:r>
      <w:r w:rsidR="00E56115">
        <w:rPr>
          <w:rFonts w:eastAsia="Times New Roman" w:cstheme="minorHAnsi"/>
          <w:kern w:val="0"/>
          <w:lang w:eastAsia="de-DE"/>
          <w14:ligatures w14:val="none"/>
        </w:rPr>
        <w:t xml:space="preserve">selbst </w:t>
      </w:r>
      <w:r w:rsidR="00F5320C" w:rsidRPr="00C73D81">
        <w:rPr>
          <w:rFonts w:eastAsia="Times New Roman" w:cstheme="minorHAnsi"/>
          <w:kern w:val="0"/>
          <w:lang w:eastAsia="de-DE"/>
          <w14:ligatures w14:val="none"/>
        </w:rPr>
        <w:t>über Apps</w:t>
      </w:r>
      <w:r w:rsidR="00E56115">
        <w:rPr>
          <w:rFonts w:eastAsia="Times New Roman" w:cstheme="minorHAnsi"/>
          <w:kern w:val="0"/>
          <w:lang w:eastAsia="de-DE"/>
          <w14:ligatures w14:val="none"/>
        </w:rPr>
        <w:t xml:space="preserve"> steuern</w:t>
      </w:r>
      <w:r w:rsidR="00F5320C" w:rsidRPr="00C73D81">
        <w:rPr>
          <w:rFonts w:eastAsia="Times New Roman" w:cstheme="minorHAnsi"/>
          <w:kern w:val="0"/>
          <w:lang w:eastAsia="de-DE"/>
          <w14:ligatures w14:val="none"/>
        </w:rPr>
        <w:t xml:space="preserve">. </w:t>
      </w:r>
    </w:p>
    <w:p w14:paraId="3B400849" w14:textId="77777777" w:rsidR="00D20C0C" w:rsidRDefault="00D20C0C" w:rsidP="00C73D81">
      <w:pPr>
        <w:spacing w:line="276" w:lineRule="auto"/>
        <w:rPr>
          <w:rFonts w:eastAsia="Times New Roman" w:cstheme="minorHAnsi"/>
          <w:kern w:val="0"/>
          <w:lang w:eastAsia="de-DE"/>
          <w14:ligatures w14:val="none"/>
        </w:rPr>
      </w:pPr>
    </w:p>
    <w:p w14:paraId="3AE407E2" w14:textId="42A144A9" w:rsidR="00D20C0C" w:rsidRPr="007C32D5" w:rsidRDefault="00D20C0C" w:rsidP="00C73D81">
      <w:pPr>
        <w:spacing w:line="276" w:lineRule="auto"/>
        <w:rPr>
          <w:rFonts w:eastAsia="Times New Roman" w:cstheme="minorHAnsi"/>
          <w:b/>
          <w:bCs/>
          <w:kern w:val="0"/>
          <w:lang w:eastAsia="de-DE"/>
          <w14:ligatures w14:val="none"/>
        </w:rPr>
      </w:pPr>
      <w:r w:rsidRPr="007C32D5">
        <w:rPr>
          <w:rFonts w:eastAsia="Times New Roman" w:cstheme="minorHAnsi"/>
          <w:b/>
          <w:bCs/>
          <w:kern w:val="0"/>
          <w:lang w:eastAsia="de-DE"/>
          <w14:ligatures w14:val="none"/>
        </w:rPr>
        <w:t>Remote</w:t>
      </w:r>
      <w:r w:rsidR="00F45E30" w:rsidRPr="007C32D5">
        <w:rPr>
          <w:rFonts w:eastAsia="Times New Roman" w:cstheme="minorHAnsi"/>
          <w:b/>
          <w:bCs/>
          <w:kern w:val="0"/>
          <w:lang w:eastAsia="de-DE"/>
          <w14:ligatures w14:val="none"/>
        </w:rPr>
        <w:t xml:space="preserve"> Service</w:t>
      </w:r>
    </w:p>
    <w:p w14:paraId="5A04520A" w14:textId="4C7B968A" w:rsidR="00F45E30" w:rsidRPr="00F45E30" w:rsidRDefault="00C139E2" w:rsidP="00F45E30">
      <w:pPr>
        <w:spacing w:line="276" w:lineRule="auto"/>
        <w:rPr>
          <w:rFonts w:eastAsia="Times New Roman" w:cstheme="minorHAnsi"/>
          <w:kern w:val="0"/>
          <w:lang w:eastAsia="de-DE"/>
          <w14:ligatures w14:val="none"/>
        </w:rPr>
      </w:pPr>
      <w:r>
        <w:rPr>
          <w:rFonts w:eastAsia="Times New Roman" w:cstheme="minorHAnsi"/>
          <w:kern w:val="0"/>
          <w:lang w:eastAsia="de-DE"/>
          <w14:ligatures w14:val="none"/>
        </w:rPr>
        <w:t>Nicht jede Nachjustierung macht einen Besuch beim Hörakustiker erforderlich. M</w:t>
      </w:r>
      <w:r w:rsidR="007C32D5">
        <w:rPr>
          <w:rFonts w:eastAsia="Times New Roman" w:cstheme="minorHAnsi"/>
          <w:kern w:val="0"/>
          <w:lang w:eastAsia="de-DE"/>
          <w14:ligatures w14:val="none"/>
        </w:rPr>
        <w:t xml:space="preserve">oderne </w:t>
      </w:r>
      <w:r w:rsidR="00F45E30">
        <w:rPr>
          <w:rFonts w:eastAsia="Times New Roman" w:cstheme="minorHAnsi"/>
          <w:kern w:val="0"/>
          <w:lang w:eastAsia="de-DE"/>
          <w14:ligatures w14:val="none"/>
        </w:rPr>
        <w:t xml:space="preserve">Hörsysteme </w:t>
      </w:r>
      <w:r w:rsidR="00FC2AB8">
        <w:rPr>
          <w:rFonts w:eastAsia="Times New Roman" w:cstheme="minorHAnsi"/>
          <w:kern w:val="0"/>
          <w:lang w:eastAsia="de-DE"/>
          <w14:ligatures w14:val="none"/>
        </w:rPr>
        <w:t xml:space="preserve">können </w:t>
      </w:r>
      <w:r>
        <w:rPr>
          <w:rFonts w:eastAsia="Times New Roman" w:cstheme="minorHAnsi"/>
          <w:kern w:val="0"/>
          <w:lang w:eastAsia="de-DE"/>
          <w14:ligatures w14:val="none"/>
        </w:rPr>
        <w:t xml:space="preserve">vom Hörakustiker auch online und remote (also aus der Ferne) </w:t>
      </w:r>
      <w:r w:rsidR="00F45E30">
        <w:rPr>
          <w:rFonts w:eastAsia="Times New Roman" w:cstheme="minorHAnsi"/>
          <w:kern w:val="0"/>
          <w:lang w:eastAsia="de-DE"/>
          <w14:ligatures w14:val="none"/>
        </w:rPr>
        <w:t xml:space="preserve">per </w:t>
      </w:r>
      <w:r w:rsidR="007C32D5">
        <w:rPr>
          <w:rFonts w:eastAsia="Times New Roman" w:cstheme="minorHAnsi"/>
          <w:kern w:val="0"/>
          <w:lang w:eastAsia="de-DE"/>
          <w14:ligatures w14:val="none"/>
        </w:rPr>
        <w:t xml:space="preserve">App </w:t>
      </w:r>
      <w:r>
        <w:rPr>
          <w:rFonts w:eastAsia="Times New Roman" w:cstheme="minorHAnsi"/>
          <w:kern w:val="0"/>
          <w:lang w:eastAsia="de-DE"/>
          <w14:ligatures w14:val="none"/>
        </w:rPr>
        <w:t xml:space="preserve">auf dem </w:t>
      </w:r>
      <w:r w:rsidR="00F45E30">
        <w:rPr>
          <w:rFonts w:eastAsia="Times New Roman" w:cstheme="minorHAnsi"/>
          <w:kern w:val="0"/>
          <w:lang w:eastAsia="de-DE"/>
          <w14:ligatures w14:val="none"/>
        </w:rPr>
        <w:t>Smartphon</w:t>
      </w:r>
      <w:r>
        <w:rPr>
          <w:rFonts w:eastAsia="Times New Roman" w:cstheme="minorHAnsi"/>
          <w:kern w:val="0"/>
          <w:lang w:eastAsia="de-DE"/>
          <w14:ligatures w14:val="none"/>
        </w:rPr>
        <w:t>e</w:t>
      </w:r>
      <w:r w:rsidR="007C32D5">
        <w:rPr>
          <w:rFonts w:eastAsia="Times New Roman" w:cstheme="minorHAnsi"/>
          <w:kern w:val="0"/>
          <w:lang w:eastAsia="de-DE"/>
          <w14:ligatures w14:val="none"/>
        </w:rPr>
        <w:t xml:space="preserve"> oder </w:t>
      </w:r>
      <w:r w:rsidR="00F45E30">
        <w:rPr>
          <w:rFonts w:eastAsia="Times New Roman" w:cstheme="minorHAnsi"/>
          <w:kern w:val="0"/>
          <w:lang w:eastAsia="de-DE"/>
          <w14:ligatures w14:val="none"/>
        </w:rPr>
        <w:t>Tablet</w:t>
      </w:r>
      <w:r w:rsidR="00F45E30" w:rsidRPr="00F45E30">
        <w:rPr>
          <w:rFonts w:eastAsia="Times New Roman" w:cstheme="minorHAnsi"/>
          <w:kern w:val="0"/>
          <w:lang w:eastAsia="de-DE"/>
          <w14:ligatures w14:val="none"/>
        </w:rPr>
        <w:t xml:space="preserve"> </w:t>
      </w:r>
      <w:r w:rsidR="00FC2AB8">
        <w:rPr>
          <w:rFonts w:eastAsia="Times New Roman" w:cstheme="minorHAnsi"/>
          <w:kern w:val="0"/>
          <w:lang w:eastAsia="de-DE"/>
          <w14:ligatures w14:val="none"/>
        </w:rPr>
        <w:t>eingestellt werden</w:t>
      </w:r>
      <w:r w:rsidR="00F45E30" w:rsidRPr="00F45E30">
        <w:rPr>
          <w:rFonts w:eastAsia="Times New Roman" w:cstheme="minorHAnsi"/>
          <w:kern w:val="0"/>
          <w:lang w:eastAsia="de-DE"/>
          <w14:ligatures w14:val="none"/>
        </w:rPr>
        <w:t xml:space="preserve">. </w:t>
      </w:r>
      <w:r w:rsidR="00464231">
        <w:rPr>
          <w:rFonts w:eastAsia="Times New Roman" w:cstheme="minorHAnsi"/>
          <w:kern w:val="0"/>
          <w:lang w:eastAsia="de-DE"/>
          <w14:ligatures w14:val="none"/>
        </w:rPr>
        <w:t xml:space="preserve">Dies ist vor allem </w:t>
      </w:r>
      <w:r w:rsidR="00FC2AB8">
        <w:rPr>
          <w:rFonts w:eastAsia="Times New Roman" w:cstheme="minorHAnsi"/>
          <w:kern w:val="0"/>
          <w:lang w:eastAsia="de-DE"/>
          <w14:ligatures w14:val="none"/>
        </w:rPr>
        <w:t>von Vorteil</w:t>
      </w:r>
      <w:r w:rsidR="00464231">
        <w:rPr>
          <w:rFonts w:eastAsia="Times New Roman" w:cstheme="minorHAnsi"/>
          <w:kern w:val="0"/>
          <w:lang w:eastAsia="de-DE"/>
          <w14:ligatures w14:val="none"/>
        </w:rPr>
        <w:t xml:space="preserve">, wenn </w:t>
      </w:r>
      <w:r w:rsidR="00FC2AB8">
        <w:rPr>
          <w:rFonts w:eastAsia="Times New Roman" w:cstheme="minorHAnsi"/>
          <w:kern w:val="0"/>
          <w:lang w:eastAsia="de-DE"/>
          <w14:ligatures w14:val="none"/>
        </w:rPr>
        <w:t xml:space="preserve">nur </w:t>
      </w:r>
      <w:r w:rsidR="00464231">
        <w:rPr>
          <w:rFonts w:eastAsia="Times New Roman" w:cstheme="minorHAnsi"/>
          <w:kern w:val="0"/>
          <w:lang w:eastAsia="de-DE"/>
          <w14:ligatures w14:val="none"/>
        </w:rPr>
        <w:t>k</w:t>
      </w:r>
      <w:r w:rsidR="002C4878">
        <w:rPr>
          <w:rFonts w:eastAsia="Times New Roman" w:cstheme="minorHAnsi"/>
          <w:kern w:val="0"/>
          <w:lang w:eastAsia="de-DE"/>
          <w14:ligatures w14:val="none"/>
        </w:rPr>
        <w:t>l</w:t>
      </w:r>
      <w:r w:rsidR="00464231">
        <w:rPr>
          <w:rFonts w:eastAsia="Times New Roman" w:cstheme="minorHAnsi"/>
          <w:kern w:val="0"/>
          <w:lang w:eastAsia="de-DE"/>
          <w14:ligatures w14:val="none"/>
        </w:rPr>
        <w:t xml:space="preserve">eine Anpassungen </w:t>
      </w:r>
      <w:r w:rsidR="002C4878">
        <w:rPr>
          <w:rFonts w:eastAsia="Times New Roman" w:cstheme="minorHAnsi"/>
          <w:kern w:val="0"/>
          <w:lang w:eastAsia="de-DE"/>
          <w14:ligatures w14:val="none"/>
        </w:rPr>
        <w:t>vorzunehmen</w:t>
      </w:r>
      <w:r w:rsidR="00464231">
        <w:rPr>
          <w:rFonts w:eastAsia="Times New Roman" w:cstheme="minorHAnsi"/>
          <w:kern w:val="0"/>
          <w:lang w:eastAsia="de-DE"/>
          <w14:ligatures w14:val="none"/>
        </w:rPr>
        <w:t xml:space="preserve"> sind und </w:t>
      </w:r>
      <w:r w:rsidR="00FC2AB8">
        <w:rPr>
          <w:rFonts w:eastAsia="Times New Roman" w:cstheme="minorHAnsi"/>
          <w:kern w:val="0"/>
          <w:lang w:eastAsia="de-DE"/>
          <w14:ligatures w14:val="none"/>
        </w:rPr>
        <w:t xml:space="preserve">sich </w:t>
      </w:r>
      <w:r w:rsidR="00464231">
        <w:rPr>
          <w:rFonts w:eastAsia="Times New Roman" w:cstheme="minorHAnsi"/>
          <w:kern w:val="0"/>
          <w:lang w:eastAsia="de-DE"/>
          <w14:ligatures w14:val="none"/>
        </w:rPr>
        <w:t xml:space="preserve">der Nutzer </w:t>
      </w:r>
      <w:r w:rsidR="00F45E30" w:rsidRPr="00F45E30">
        <w:rPr>
          <w:rFonts w:eastAsia="Times New Roman" w:cstheme="minorHAnsi"/>
          <w:kern w:val="0"/>
          <w:lang w:eastAsia="de-DE"/>
          <w14:ligatures w14:val="none"/>
        </w:rPr>
        <w:t>zuhause, im Büro oder im Urlaub befindet</w:t>
      </w:r>
      <w:r w:rsidR="002C4878">
        <w:rPr>
          <w:rFonts w:eastAsia="Times New Roman" w:cstheme="minorHAnsi"/>
          <w:kern w:val="0"/>
          <w:lang w:eastAsia="de-DE"/>
          <w14:ligatures w14:val="none"/>
        </w:rPr>
        <w:t xml:space="preserve">. </w:t>
      </w:r>
    </w:p>
    <w:p w14:paraId="7889C8AC" w14:textId="5CF91BE6" w:rsidR="00C73D81" w:rsidRPr="00C73D81" w:rsidRDefault="00F45E30" w:rsidP="00C73D81">
      <w:pPr>
        <w:spacing w:line="276" w:lineRule="auto"/>
        <w:rPr>
          <w:rFonts w:cstheme="minorHAnsi"/>
          <w:b/>
          <w:bCs/>
        </w:rPr>
      </w:pPr>
      <w:r w:rsidRPr="00F45E30">
        <w:rPr>
          <w:rFonts w:eastAsia="Times New Roman" w:cstheme="minorHAnsi"/>
          <w:kern w:val="0"/>
          <w:lang w:eastAsia="de-DE"/>
          <w14:ligatures w14:val="none"/>
        </w:rPr>
        <w:t> </w:t>
      </w:r>
    </w:p>
    <w:p w14:paraId="2193ACB6" w14:textId="59899EA6" w:rsidR="00B44916" w:rsidRPr="00C73D81" w:rsidRDefault="00B44916" w:rsidP="00A93F35">
      <w:pPr>
        <w:spacing w:line="276" w:lineRule="auto"/>
        <w:rPr>
          <w:rFonts w:cstheme="minorHAnsi"/>
          <w:b/>
          <w:bCs/>
        </w:rPr>
      </w:pPr>
      <w:r w:rsidRPr="00A93F35">
        <w:rPr>
          <w:rFonts w:cstheme="minorHAnsi"/>
          <w:b/>
          <w:bCs/>
        </w:rPr>
        <w:t xml:space="preserve">Künstliche Intelligenz </w:t>
      </w:r>
      <w:r w:rsidR="009B409B">
        <w:rPr>
          <w:rFonts w:cstheme="minorHAnsi"/>
          <w:b/>
          <w:bCs/>
        </w:rPr>
        <w:t xml:space="preserve">(KI) </w:t>
      </w:r>
      <w:r w:rsidRPr="00C73D81">
        <w:rPr>
          <w:rFonts w:cstheme="minorHAnsi"/>
          <w:b/>
          <w:bCs/>
        </w:rPr>
        <w:t>für die Ohren</w:t>
      </w:r>
    </w:p>
    <w:p w14:paraId="0967CCC9" w14:textId="03E5DBA9" w:rsidR="00754C58" w:rsidRPr="00A93F35" w:rsidRDefault="00FC2AB8" w:rsidP="00A93F35">
      <w:pPr>
        <w:spacing w:line="276" w:lineRule="auto"/>
        <w:rPr>
          <w:rFonts w:cstheme="minorHAnsi"/>
        </w:rPr>
      </w:pPr>
      <w:r>
        <w:rPr>
          <w:rFonts w:cstheme="minorHAnsi"/>
        </w:rPr>
        <w:t xml:space="preserve">Viele </w:t>
      </w:r>
      <w:r w:rsidR="00AC5F21" w:rsidRPr="00A93F35">
        <w:rPr>
          <w:rFonts w:cstheme="minorHAnsi"/>
        </w:rPr>
        <w:t>m</w:t>
      </w:r>
      <w:r w:rsidR="00754C58" w:rsidRPr="00A93F35">
        <w:rPr>
          <w:rFonts w:cstheme="minorHAnsi"/>
        </w:rPr>
        <w:t>oderne Hörsystem</w:t>
      </w:r>
      <w:r>
        <w:rPr>
          <w:rFonts w:cstheme="minorHAnsi"/>
        </w:rPr>
        <w:t>e</w:t>
      </w:r>
      <w:r w:rsidR="00AC5F21" w:rsidRPr="00A93F35">
        <w:rPr>
          <w:rFonts w:cstheme="minorHAnsi"/>
        </w:rPr>
        <w:t xml:space="preserve"> </w:t>
      </w:r>
      <w:r>
        <w:rPr>
          <w:rFonts w:cstheme="minorHAnsi"/>
        </w:rPr>
        <w:t xml:space="preserve">sind mit </w:t>
      </w:r>
      <w:r w:rsidR="00754C58" w:rsidRPr="00A93F35">
        <w:rPr>
          <w:rFonts w:cstheme="minorHAnsi"/>
        </w:rPr>
        <w:t xml:space="preserve">selbstlernenden Systemen und KI-Funktionen ausgestattet. Das bedeutet, dass </w:t>
      </w:r>
      <w:r>
        <w:rPr>
          <w:rFonts w:cstheme="minorHAnsi"/>
        </w:rPr>
        <w:t xml:space="preserve">sie sich </w:t>
      </w:r>
      <w:r w:rsidR="00A4145F">
        <w:rPr>
          <w:rFonts w:cstheme="minorHAnsi"/>
        </w:rPr>
        <w:t>die</w:t>
      </w:r>
      <w:r w:rsidR="00754C58" w:rsidRPr="00A93F35">
        <w:rPr>
          <w:rFonts w:cstheme="minorHAnsi"/>
        </w:rPr>
        <w:t xml:space="preserve"> </w:t>
      </w:r>
      <w:r w:rsidR="00A4145F">
        <w:rPr>
          <w:rFonts w:cstheme="minorHAnsi"/>
        </w:rPr>
        <w:t xml:space="preserve">bevorzugten </w:t>
      </w:r>
      <w:r w:rsidR="00754C58" w:rsidRPr="00A93F35">
        <w:rPr>
          <w:rFonts w:cstheme="minorHAnsi"/>
        </w:rPr>
        <w:t xml:space="preserve">Einstellungen </w:t>
      </w:r>
      <w:r>
        <w:rPr>
          <w:rFonts w:cstheme="minorHAnsi"/>
        </w:rPr>
        <w:t xml:space="preserve">der Nutzer </w:t>
      </w:r>
      <w:r w:rsidR="00754C58" w:rsidRPr="00A93F35">
        <w:rPr>
          <w:rFonts w:cstheme="minorHAnsi"/>
        </w:rPr>
        <w:t xml:space="preserve">in bestimmten Gesprächs- oder Geräuschsituationen merken und diese Konfigurationen in ähnlichen Situationen </w:t>
      </w:r>
      <w:r>
        <w:rPr>
          <w:rFonts w:cstheme="minorHAnsi"/>
        </w:rPr>
        <w:t xml:space="preserve">automatisch </w:t>
      </w:r>
      <w:r w:rsidR="00754C58" w:rsidRPr="00A93F35">
        <w:rPr>
          <w:rFonts w:cstheme="minorHAnsi"/>
        </w:rPr>
        <w:t>wieder abrufen</w:t>
      </w:r>
      <w:r w:rsidR="00A4145F">
        <w:rPr>
          <w:rFonts w:cstheme="minorHAnsi"/>
        </w:rPr>
        <w:t xml:space="preserve"> können</w:t>
      </w:r>
      <w:r w:rsidR="001E0EB6">
        <w:rPr>
          <w:rFonts w:cstheme="minorHAnsi"/>
        </w:rPr>
        <w:t>:</w:t>
      </w:r>
      <w:r w:rsidR="00B44916" w:rsidRPr="00A93F35">
        <w:rPr>
          <w:rFonts w:cstheme="minorHAnsi"/>
        </w:rPr>
        <w:t xml:space="preserve"> </w:t>
      </w:r>
      <w:r w:rsidR="001E0EB6">
        <w:rPr>
          <w:rFonts w:cstheme="minorHAnsi"/>
        </w:rPr>
        <w:t xml:space="preserve">So können </w:t>
      </w:r>
      <w:r w:rsidR="00F21AC4">
        <w:rPr>
          <w:rFonts w:cstheme="minorHAnsi"/>
        </w:rPr>
        <w:t>z.</w:t>
      </w:r>
      <w:r w:rsidR="00F864C1">
        <w:rPr>
          <w:rFonts w:cstheme="minorHAnsi"/>
        </w:rPr>
        <w:t xml:space="preserve"> </w:t>
      </w:r>
      <w:r w:rsidR="00F21AC4">
        <w:rPr>
          <w:rFonts w:cstheme="minorHAnsi"/>
        </w:rPr>
        <w:t xml:space="preserve">B. </w:t>
      </w:r>
      <w:r>
        <w:rPr>
          <w:rFonts w:cstheme="minorHAnsi"/>
        </w:rPr>
        <w:t>beim Betreten des Restaurants</w:t>
      </w:r>
      <w:r w:rsidR="00857D2F">
        <w:rPr>
          <w:rFonts w:cstheme="minorHAnsi"/>
        </w:rPr>
        <w:t xml:space="preserve"> hohe Frequenzen (durch Geschirrklappern) automatisch heruntergeregelt </w:t>
      </w:r>
      <w:r w:rsidR="001E0EB6">
        <w:rPr>
          <w:rFonts w:cstheme="minorHAnsi"/>
        </w:rPr>
        <w:t xml:space="preserve">oder in </w:t>
      </w:r>
      <w:r w:rsidR="003264EB">
        <w:rPr>
          <w:rFonts w:cstheme="minorHAnsi"/>
        </w:rPr>
        <w:t xml:space="preserve">der Oper </w:t>
      </w:r>
      <w:r w:rsidR="00F21AC4">
        <w:rPr>
          <w:rFonts w:cstheme="minorHAnsi"/>
        </w:rPr>
        <w:t xml:space="preserve">ein Programm aktiviert </w:t>
      </w:r>
      <w:r w:rsidR="003264EB">
        <w:rPr>
          <w:rFonts w:cstheme="minorHAnsi"/>
        </w:rPr>
        <w:t>werden</w:t>
      </w:r>
      <w:r w:rsidR="00F21AC4">
        <w:rPr>
          <w:rFonts w:cstheme="minorHAnsi"/>
        </w:rPr>
        <w:t xml:space="preserve">, das </w:t>
      </w:r>
      <w:r w:rsidR="00713EF9">
        <w:rPr>
          <w:rFonts w:cstheme="minorHAnsi"/>
        </w:rPr>
        <w:t>Musik besonders natürlich wiedergibt</w:t>
      </w:r>
      <w:r w:rsidR="001E0EB6">
        <w:rPr>
          <w:rFonts w:cstheme="minorHAnsi"/>
        </w:rPr>
        <w:t>.</w:t>
      </w:r>
    </w:p>
    <w:p w14:paraId="3440F117" w14:textId="77777777" w:rsidR="00EB3797" w:rsidRPr="00A93F35" w:rsidRDefault="00EB3797" w:rsidP="00A93F35">
      <w:pPr>
        <w:spacing w:line="276" w:lineRule="auto"/>
        <w:rPr>
          <w:rFonts w:cstheme="minorHAnsi"/>
        </w:rPr>
      </w:pPr>
    </w:p>
    <w:p w14:paraId="3D38322D" w14:textId="77777777" w:rsidR="00EB3797" w:rsidRPr="00C73D81" w:rsidRDefault="00EB3797" w:rsidP="00A93F35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18"/>
          <w:szCs w:val="18"/>
        </w:rPr>
      </w:pPr>
      <w:r w:rsidRPr="00C73D81">
        <w:rPr>
          <w:rStyle w:val="normaltextrun"/>
          <w:rFonts w:asciiTheme="minorHAnsi" w:hAnsiTheme="minorHAnsi" w:cstheme="minorHAnsi"/>
          <w:b/>
          <w:bCs/>
        </w:rPr>
        <w:t>Regelmäßig Hörtest machen</w:t>
      </w:r>
      <w:r w:rsidRPr="00C73D81">
        <w:rPr>
          <w:rStyle w:val="eop"/>
          <w:rFonts w:asciiTheme="minorHAnsi" w:hAnsiTheme="minorHAnsi" w:cstheme="minorHAnsi"/>
        </w:rPr>
        <w:t> </w:t>
      </w:r>
    </w:p>
    <w:p w14:paraId="486B0A1E" w14:textId="072B6137" w:rsidR="00844B13" w:rsidRDefault="00713EF9" w:rsidP="00A93F35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Theme="minorHAnsi" w:hAnsiTheme="minorHAnsi" w:cstheme="minorHAnsi"/>
        </w:rPr>
      </w:pPr>
      <w:r>
        <w:rPr>
          <w:rStyle w:val="normaltextrun"/>
          <w:rFonts w:asciiTheme="minorHAnsi" w:hAnsiTheme="minorHAnsi" w:cstheme="minorHAnsi"/>
        </w:rPr>
        <w:t xml:space="preserve">Wichtig ist, beim Erkennen einer Hörminderung keine Zeit verstreichen zu lassen. </w:t>
      </w:r>
      <w:r w:rsidR="008A530C">
        <w:rPr>
          <w:rStyle w:val="normaltextrun"/>
          <w:rFonts w:asciiTheme="minorHAnsi" w:hAnsiTheme="minorHAnsi" w:cstheme="minorHAnsi"/>
        </w:rPr>
        <w:t xml:space="preserve">Je besser sich das Gehirn an das </w:t>
      </w:r>
      <w:r w:rsidR="00A4145F">
        <w:rPr>
          <w:rStyle w:val="normaltextrun"/>
          <w:rFonts w:asciiTheme="minorHAnsi" w:hAnsiTheme="minorHAnsi" w:cstheme="minorHAnsi"/>
        </w:rPr>
        <w:t xml:space="preserve">vormals ungeminderte </w:t>
      </w:r>
      <w:r w:rsidR="008A530C">
        <w:rPr>
          <w:rStyle w:val="normaltextrun"/>
          <w:rFonts w:asciiTheme="minorHAnsi" w:hAnsiTheme="minorHAnsi" w:cstheme="minorHAnsi"/>
        </w:rPr>
        <w:t xml:space="preserve">Hören erinnern kann, umso leichter fällt die Gewöhnung an das mit Hörgeräten digital unterstützte Hören. </w:t>
      </w:r>
      <w:r w:rsidR="00E72936">
        <w:rPr>
          <w:rStyle w:val="normaltextrun"/>
          <w:rFonts w:asciiTheme="minorHAnsi" w:hAnsiTheme="minorHAnsi" w:cstheme="minorHAnsi"/>
        </w:rPr>
        <w:t xml:space="preserve">Ein Hörtest beim Hörakustiker oder HNO-Arzt gibt Aufschluss über den </w:t>
      </w:r>
      <w:r w:rsidR="00A4145F">
        <w:rPr>
          <w:rStyle w:val="normaltextrun"/>
          <w:rFonts w:asciiTheme="minorHAnsi" w:hAnsiTheme="minorHAnsi" w:cstheme="minorHAnsi"/>
        </w:rPr>
        <w:t xml:space="preserve">aktuellen </w:t>
      </w:r>
      <w:r w:rsidR="00E72936">
        <w:rPr>
          <w:rStyle w:val="normaltextrun"/>
          <w:rFonts w:asciiTheme="minorHAnsi" w:hAnsiTheme="minorHAnsi" w:cstheme="minorHAnsi"/>
        </w:rPr>
        <w:t>Hörstatus. Verordnet der HNO-Arzt Hörgeräte, ist der nächste Hörakustiker nicht weit</w:t>
      </w:r>
      <w:r w:rsidR="00844B13">
        <w:rPr>
          <w:rStyle w:val="normaltextrun"/>
          <w:rFonts w:asciiTheme="minorHAnsi" w:hAnsiTheme="minorHAnsi" w:cstheme="minorHAnsi"/>
        </w:rPr>
        <w:t xml:space="preserve">, der ausführlich berät und bei der </w:t>
      </w:r>
      <w:r w:rsidR="00F66B27">
        <w:rPr>
          <w:rStyle w:val="normaltextrun"/>
          <w:rFonts w:asciiTheme="minorHAnsi" w:hAnsiTheme="minorHAnsi" w:cstheme="minorHAnsi"/>
        </w:rPr>
        <w:t>A</w:t>
      </w:r>
      <w:r w:rsidR="00844B13">
        <w:rPr>
          <w:rStyle w:val="normaltextrun"/>
          <w:rFonts w:asciiTheme="minorHAnsi" w:hAnsiTheme="minorHAnsi" w:cstheme="minorHAnsi"/>
        </w:rPr>
        <w:t xml:space="preserve">uswahl geeigneter Hörsysteme behilflich ist. </w:t>
      </w:r>
      <w:r w:rsidR="00F66B27">
        <w:rPr>
          <w:rStyle w:val="normaltextrun"/>
          <w:rFonts w:asciiTheme="minorHAnsi" w:hAnsiTheme="minorHAnsi" w:cstheme="minorHAnsi"/>
        </w:rPr>
        <w:t xml:space="preserve">Bei entsprechender Indikation erhalten gesetzlich Krankenversicherte eine umfassende Hörgeräteversorgung inklusive moderner Hörsysteme bereits ohne eigene Aufzahlung. </w:t>
      </w:r>
      <w:r w:rsidR="006B7153">
        <w:rPr>
          <w:rStyle w:val="normaltextrun"/>
          <w:rFonts w:asciiTheme="minorHAnsi" w:hAnsiTheme="minorHAnsi" w:cstheme="minorHAnsi"/>
        </w:rPr>
        <w:t xml:space="preserve">Es gibt </w:t>
      </w:r>
      <w:r w:rsidR="00781336">
        <w:rPr>
          <w:rStyle w:val="normaltextrun"/>
          <w:rFonts w:asciiTheme="minorHAnsi" w:hAnsiTheme="minorHAnsi" w:cstheme="minorHAnsi"/>
        </w:rPr>
        <w:t xml:space="preserve">also </w:t>
      </w:r>
      <w:r w:rsidR="006B7153">
        <w:rPr>
          <w:rStyle w:val="normaltextrun"/>
          <w:rFonts w:asciiTheme="minorHAnsi" w:hAnsiTheme="minorHAnsi" w:cstheme="minorHAnsi"/>
        </w:rPr>
        <w:t>keinen Grund, auf gutes Hör-Erleben zu verzichten</w:t>
      </w:r>
      <w:r w:rsidR="00592608">
        <w:rPr>
          <w:rStyle w:val="normaltextrun"/>
          <w:rFonts w:asciiTheme="minorHAnsi" w:hAnsiTheme="minorHAnsi" w:cstheme="minorHAnsi"/>
        </w:rPr>
        <w:t>, denn</w:t>
      </w:r>
      <w:r w:rsidR="00781336">
        <w:rPr>
          <w:rStyle w:val="normaltextrun"/>
          <w:rFonts w:asciiTheme="minorHAnsi" w:hAnsiTheme="minorHAnsi" w:cstheme="minorHAnsi"/>
        </w:rPr>
        <w:t>:</w:t>
      </w:r>
      <w:r w:rsidR="009F54FB">
        <w:rPr>
          <w:rStyle w:val="normaltextrun"/>
          <w:rFonts w:asciiTheme="minorHAnsi" w:hAnsiTheme="minorHAnsi" w:cstheme="minorHAnsi"/>
        </w:rPr>
        <w:t xml:space="preserve"> </w:t>
      </w:r>
      <w:r w:rsidR="00B44916" w:rsidRPr="00C73D81">
        <w:rPr>
          <w:rStyle w:val="normaltextrun"/>
          <w:rFonts w:asciiTheme="minorHAnsi" w:hAnsiTheme="minorHAnsi" w:cstheme="minorHAnsi"/>
        </w:rPr>
        <w:t>„</w:t>
      </w:r>
      <w:r w:rsidR="00EB3797" w:rsidRPr="00C73D81">
        <w:rPr>
          <w:rStyle w:val="normaltextrun"/>
          <w:rFonts w:asciiTheme="minorHAnsi" w:hAnsiTheme="minorHAnsi" w:cstheme="minorHAnsi"/>
        </w:rPr>
        <w:t xml:space="preserve">Das Leben gehört </w:t>
      </w:r>
      <w:proofErr w:type="spellStart"/>
      <w:r w:rsidR="00EB3797" w:rsidRPr="00C73D81">
        <w:rPr>
          <w:rStyle w:val="normaltextrun"/>
          <w:rFonts w:asciiTheme="minorHAnsi" w:hAnsiTheme="minorHAnsi" w:cstheme="minorHAnsi"/>
        </w:rPr>
        <w:t>gehört</w:t>
      </w:r>
      <w:proofErr w:type="spellEnd"/>
      <w:r w:rsidR="00EB3797" w:rsidRPr="00C73D81">
        <w:rPr>
          <w:rStyle w:val="normaltextrun"/>
          <w:rFonts w:asciiTheme="minorHAnsi" w:hAnsiTheme="minorHAnsi" w:cstheme="minorHAnsi"/>
        </w:rPr>
        <w:t>!</w:t>
      </w:r>
      <w:r w:rsidR="00B44916" w:rsidRPr="00C73D81">
        <w:rPr>
          <w:rStyle w:val="normaltextrun"/>
          <w:rFonts w:asciiTheme="minorHAnsi" w:hAnsiTheme="minorHAnsi" w:cstheme="minorHAnsi"/>
        </w:rPr>
        <w:t xml:space="preserve">“ </w:t>
      </w:r>
      <w:r w:rsidR="00781336">
        <w:rPr>
          <w:rStyle w:val="normaltextrun"/>
          <w:rFonts w:asciiTheme="minorHAnsi" w:hAnsiTheme="minorHAnsi" w:cstheme="minorHAnsi"/>
        </w:rPr>
        <w:t xml:space="preserve">(Motto des </w:t>
      </w:r>
      <w:hyperlink r:id="rId8" w:history="1">
        <w:r w:rsidR="00781336" w:rsidRPr="00781336">
          <w:rPr>
            <w:rStyle w:val="Hyperlink"/>
            <w:rFonts w:asciiTheme="minorHAnsi" w:hAnsiTheme="minorHAnsi" w:cstheme="minorHAnsi"/>
          </w:rPr>
          <w:t>Welttag des Hörens 2024</w:t>
        </w:r>
      </w:hyperlink>
      <w:r w:rsidR="00781336">
        <w:rPr>
          <w:rStyle w:val="normaltextrun"/>
          <w:rFonts w:asciiTheme="minorHAnsi" w:hAnsiTheme="minorHAnsi" w:cstheme="minorHAnsi"/>
        </w:rPr>
        <w:t xml:space="preserve">). </w:t>
      </w:r>
    </w:p>
    <w:p w14:paraId="2FE9C689" w14:textId="1590FE20" w:rsidR="00EB3797" w:rsidRDefault="00E54CBA" w:rsidP="00A93F35">
      <w:pPr>
        <w:pStyle w:val="paragraph"/>
        <w:spacing w:before="0" w:beforeAutospacing="0" w:after="0" w:afterAutospacing="0" w:line="276" w:lineRule="auto"/>
        <w:textAlignment w:val="baseline"/>
        <w:rPr>
          <w:ins w:id="0" w:author="Fiona Fuchs" w:date="2024-01-16T16:26:00Z"/>
          <w:rStyle w:val="normaltextrun"/>
          <w:rFonts w:asciiTheme="minorHAnsi" w:hAnsiTheme="minorHAnsi" w:cstheme="minorHAnsi"/>
        </w:rPr>
      </w:pPr>
      <w:del w:id="1" w:author="Fiona Fuchs" w:date="2024-01-16T16:26:00Z">
        <w:r w:rsidRPr="00A93F35" w:rsidDel="002E456E">
          <w:rPr>
            <w:rStyle w:val="normaltextrun"/>
            <w:rFonts w:asciiTheme="minorHAnsi" w:hAnsiTheme="minorHAnsi" w:cstheme="minorHAnsi"/>
          </w:rPr>
          <w:delText xml:space="preserve"> </w:delText>
        </w:r>
      </w:del>
    </w:p>
    <w:p w14:paraId="73D57867" w14:textId="77777777" w:rsidR="002E456E" w:rsidRPr="0030284D" w:rsidRDefault="002E456E" w:rsidP="002E456E">
      <w:pPr>
        <w:spacing w:line="276" w:lineRule="auto"/>
        <w:rPr>
          <w:ins w:id="2" w:author="Fiona Fuchs" w:date="2024-01-16T16:26:00Z"/>
          <w:b/>
          <w:bCs/>
        </w:rPr>
      </w:pPr>
      <w:ins w:id="3" w:author="Fiona Fuchs" w:date="2024-01-16T16:26:00Z">
        <w:r w:rsidRPr="0030284D">
          <w:rPr>
            <w:b/>
            <w:bCs/>
          </w:rPr>
          <w:t xml:space="preserve">Pressekontakt &amp; Anfragen für Interviews </w:t>
        </w:r>
      </w:ins>
    </w:p>
    <w:p w14:paraId="663336AD" w14:textId="627CA500" w:rsidR="002E456E" w:rsidRPr="002E456E" w:rsidRDefault="002E456E" w:rsidP="002E456E">
      <w:pPr>
        <w:spacing w:line="276" w:lineRule="auto"/>
        <w:pPrChange w:id="4" w:author="Fiona Fuchs" w:date="2024-01-16T16:26:00Z">
          <w:pPr>
            <w:pStyle w:val="paragraph"/>
            <w:spacing w:before="0" w:beforeAutospacing="0" w:after="0" w:afterAutospacing="0" w:line="276" w:lineRule="auto"/>
            <w:textAlignment w:val="baseline"/>
          </w:pPr>
        </w:pPrChange>
      </w:pPr>
      <w:ins w:id="5" w:author="Fiona Fuchs" w:date="2024-01-16T16:26:00Z">
        <w:r w:rsidRPr="0030284D">
          <w:rPr>
            <w:b/>
            <w:bCs/>
          </w:rPr>
          <w:t>Susan Seifert</w:t>
        </w:r>
        <w:r w:rsidRPr="0030284D">
          <w:br/>
        </w:r>
        <w:r>
          <w:fldChar w:fldCharType="begin"/>
        </w:r>
        <w:r>
          <w:instrText>HYPERLINK "mailto:welttagdeshoerens@finkfuchs.de"</w:instrText>
        </w:r>
        <w:r>
          <w:fldChar w:fldCharType="separate"/>
        </w:r>
        <w:r w:rsidRPr="0030284D">
          <w:rPr>
            <w:rStyle w:val="Hyperlink"/>
          </w:rPr>
          <w:t>welttagdeshoerens@finkfuchs.de</w:t>
        </w:r>
        <w:r>
          <w:rPr>
            <w:rStyle w:val="Hyperlink"/>
          </w:rPr>
          <w:fldChar w:fldCharType="end"/>
        </w:r>
        <w:r w:rsidRPr="0030284D">
          <w:br/>
          <w:t>Tel.: +49 (0) 611 74 131 0</w:t>
        </w:r>
      </w:ins>
    </w:p>
    <w:sectPr w:rsidR="002E456E" w:rsidRPr="002E456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0000000000000000000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01CC5"/>
    <w:multiLevelType w:val="multilevel"/>
    <w:tmpl w:val="C44C2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B414BD1"/>
    <w:multiLevelType w:val="multilevel"/>
    <w:tmpl w:val="B0F8D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D44334"/>
    <w:multiLevelType w:val="multilevel"/>
    <w:tmpl w:val="C1D23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1240257">
    <w:abstractNumId w:val="2"/>
  </w:num>
  <w:num w:numId="2" w16cid:durableId="1896502576">
    <w:abstractNumId w:val="1"/>
  </w:num>
  <w:num w:numId="3" w16cid:durableId="18490349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iona Fuchs">
    <w15:presenceInfo w15:providerId="AD" w15:userId="S::fiona.fuchs@finkfuchs.de::adbc6729-61da-4310-9b59-2a54d01117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887"/>
    <w:rsid w:val="00050B91"/>
    <w:rsid w:val="00064BB4"/>
    <w:rsid w:val="00065E45"/>
    <w:rsid w:val="000A4803"/>
    <w:rsid w:val="000C0509"/>
    <w:rsid w:val="000F1101"/>
    <w:rsid w:val="000F3DFD"/>
    <w:rsid w:val="00104095"/>
    <w:rsid w:val="00105E4E"/>
    <w:rsid w:val="0014610B"/>
    <w:rsid w:val="001477AE"/>
    <w:rsid w:val="0015239F"/>
    <w:rsid w:val="00171B7D"/>
    <w:rsid w:val="00186C71"/>
    <w:rsid w:val="001A64BD"/>
    <w:rsid w:val="001B1480"/>
    <w:rsid w:val="001B6415"/>
    <w:rsid w:val="001E0EB6"/>
    <w:rsid w:val="001F0D1C"/>
    <w:rsid w:val="00216253"/>
    <w:rsid w:val="00231FE9"/>
    <w:rsid w:val="00243F8D"/>
    <w:rsid w:val="00245757"/>
    <w:rsid w:val="00275698"/>
    <w:rsid w:val="002A254A"/>
    <w:rsid w:val="002B575F"/>
    <w:rsid w:val="002B607A"/>
    <w:rsid w:val="002C4878"/>
    <w:rsid w:val="002E2D3A"/>
    <w:rsid w:val="002E456E"/>
    <w:rsid w:val="00317906"/>
    <w:rsid w:val="003264EB"/>
    <w:rsid w:val="0034621C"/>
    <w:rsid w:val="00347D3D"/>
    <w:rsid w:val="00352BE5"/>
    <w:rsid w:val="0038480F"/>
    <w:rsid w:val="003B0E48"/>
    <w:rsid w:val="003F354C"/>
    <w:rsid w:val="00405F18"/>
    <w:rsid w:val="004305D5"/>
    <w:rsid w:val="00453081"/>
    <w:rsid w:val="004619D5"/>
    <w:rsid w:val="00463EEB"/>
    <w:rsid w:val="00464231"/>
    <w:rsid w:val="00472089"/>
    <w:rsid w:val="00496D24"/>
    <w:rsid w:val="004C5364"/>
    <w:rsid w:val="00517C7D"/>
    <w:rsid w:val="00556B4D"/>
    <w:rsid w:val="00562B73"/>
    <w:rsid w:val="00562E32"/>
    <w:rsid w:val="00567589"/>
    <w:rsid w:val="00580AB0"/>
    <w:rsid w:val="00592608"/>
    <w:rsid w:val="005E0AD5"/>
    <w:rsid w:val="005E577C"/>
    <w:rsid w:val="005F4FE0"/>
    <w:rsid w:val="00603BFE"/>
    <w:rsid w:val="00604A49"/>
    <w:rsid w:val="00650A37"/>
    <w:rsid w:val="006759BA"/>
    <w:rsid w:val="006B7153"/>
    <w:rsid w:val="00700489"/>
    <w:rsid w:val="00705771"/>
    <w:rsid w:val="00710F88"/>
    <w:rsid w:val="00713EF9"/>
    <w:rsid w:val="00721557"/>
    <w:rsid w:val="00726CC3"/>
    <w:rsid w:val="007301B6"/>
    <w:rsid w:val="00754C58"/>
    <w:rsid w:val="00781336"/>
    <w:rsid w:val="007B3FF5"/>
    <w:rsid w:val="007C32D5"/>
    <w:rsid w:val="00800475"/>
    <w:rsid w:val="00820EB0"/>
    <w:rsid w:val="00821001"/>
    <w:rsid w:val="00842BF5"/>
    <w:rsid w:val="00844B13"/>
    <w:rsid w:val="00857D2F"/>
    <w:rsid w:val="0086103B"/>
    <w:rsid w:val="008663EF"/>
    <w:rsid w:val="008847B6"/>
    <w:rsid w:val="00886C24"/>
    <w:rsid w:val="008A530C"/>
    <w:rsid w:val="009116B8"/>
    <w:rsid w:val="0094004A"/>
    <w:rsid w:val="009628EE"/>
    <w:rsid w:val="00967E49"/>
    <w:rsid w:val="00994FFA"/>
    <w:rsid w:val="009B409B"/>
    <w:rsid w:val="009C6010"/>
    <w:rsid w:val="009D1A0C"/>
    <w:rsid w:val="009D3B02"/>
    <w:rsid w:val="009F23E1"/>
    <w:rsid w:val="009F318B"/>
    <w:rsid w:val="009F54FB"/>
    <w:rsid w:val="009F6966"/>
    <w:rsid w:val="009F6BF1"/>
    <w:rsid w:val="00A01145"/>
    <w:rsid w:val="00A01ECA"/>
    <w:rsid w:val="00A30C7E"/>
    <w:rsid w:val="00A346B5"/>
    <w:rsid w:val="00A4145F"/>
    <w:rsid w:val="00A6044A"/>
    <w:rsid w:val="00A879FD"/>
    <w:rsid w:val="00A93F35"/>
    <w:rsid w:val="00AB408B"/>
    <w:rsid w:val="00AC5F21"/>
    <w:rsid w:val="00AD5C43"/>
    <w:rsid w:val="00B44916"/>
    <w:rsid w:val="00B711FB"/>
    <w:rsid w:val="00B86329"/>
    <w:rsid w:val="00C139E2"/>
    <w:rsid w:val="00C428FD"/>
    <w:rsid w:val="00C44B07"/>
    <w:rsid w:val="00C45095"/>
    <w:rsid w:val="00C47DDE"/>
    <w:rsid w:val="00C53587"/>
    <w:rsid w:val="00C62851"/>
    <w:rsid w:val="00C73D81"/>
    <w:rsid w:val="00CC0F40"/>
    <w:rsid w:val="00CC145B"/>
    <w:rsid w:val="00CC4F86"/>
    <w:rsid w:val="00CD41D7"/>
    <w:rsid w:val="00CF1901"/>
    <w:rsid w:val="00D065B0"/>
    <w:rsid w:val="00D13556"/>
    <w:rsid w:val="00D16745"/>
    <w:rsid w:val="00D20C0C"/>
    <w:rsid w:val="00D46B35"/>
    <w:rsid w:val="00D46B4B"/>
    <w:rsid w:val="00E0149B"/>
    <w:rsid w:val="00E17A8B"/>
    <w:rsid w:val="00E54CBA"/>
    <w:rsid w:val="00E56115"/>
    <w:rsid w:val="00E71DB1"/>
    <w:rsid w:val="00E72936"/>
    <w:rsid w:val="00EB3797"/>
    <w:rsid w:val="00EC20C0"/>
    <w:rsid w:val="00ED31A2"/>
    <w:rsid w:val="00F21AC4"/>
    <w:rsid w:val="00F2500E"/>
    <w:rsid w:val="00F34FC2"/>
    <w:rsid w:val="00F4247C"/>
    <w:rsid w:val="00F45E30"/>
    <w:rsid w:val="00F5320C"/>
    <w:rsid w:val="00F56980"/>
    <w:rsid w:val="00F66B27"/>
    <w:rsid w:val="00F76887"/>
    <w:rsid w:val="00F8173D"/>
    <w:rsid w:val="00F864C1"/>
    <w:rsid w:val="00FB2A6F"/>
    <w:rsid w:val="00FC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83B07"/>
  <w15:chartTrackingRefBased/>
  <w15:docId w15:val="{2C19A11B-FF49-B44C-AC14-D7BC7F796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CC0F40"/>
  </w:style>
  <w:style w:type="paragraph" w:styleId="StandardWeb">
    <w:name w:val="Normal (Web)"/>
    <w:basedOn w:val="Standard"/>
    <w:uiPriority w:val="99"/>
    <w:semiHidden/>
    <w:unhideWhenUsed/>
    <w:rsid w:val="00754C5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customStyle="1" w:styleId="paragraph">
    <w:name w:val="paragraph"/>
    <w:basedOn w:val="Standard"/>
    <w:rsid w:val="00EB379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customStyle="1" w:styleId="normaltextrun">
    <w:name w:val="normaltextrun"/>
    <w:basedOn w:val="Absatz-Standardschriftart"/>
    <w:rsid w:val="00EB3797"/>
  </w:style>
  <w:style w:type="character" w:customStyle="1" w:styleId="eop">
    <w:name w:val="eop"/>
    <w:basedOn w:val="Absatz-Standardschriftart"/>
    <w:rsid w:val="00EB3797"/>
  </w:style>
  <w:style w:type="paragraph" w:styleId="berarbeitung">
    <w:name w:val="Revision"/>
    <w:hidden/>
    <w:uiPriority w:val="99"/>
    <w:semiHidden/>
    <w:rsid w:val="00186C71"/>
  </w:style>
  <w:style w:type="character" w:styleId="Hyperlink">
    <w:name w:val="Hyperlink"/>
    <w:basedOn w:val="Absatz-Standardschriftart"/>
    <w:uiPriority w:val="99"/>
    <w:unhideWhenUsed/>
    <w:rsid w:val="00FB2A6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B2A6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81336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96D2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96D2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96D2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6D2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6D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9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6140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764814">
                  <w:marLeft w:val="14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0597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26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41966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68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19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528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0083583">
                                              <w:marLeft w:val="0"/>
                                              <w:marRight w:val="0"/>
                                              <w:marTop w:val="0"/>
                                              <w:marBottom w:val="5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5121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4325637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074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559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502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896231">
                                              <w:marLeft w:val="0"/>
                                              <w:marRight w:val="0"/>
                                              <w:marTop w:val="0"/>
                                              <w:marBottom w:val="5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8858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9088316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9173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651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32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7790132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469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074416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55746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0573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30773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3327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923527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2951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1250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6857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98736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2855470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5630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6768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4970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57110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37933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66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05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019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46738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9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70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43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54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0184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27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1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1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793702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3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479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7570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4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936599">
                              <w:marLeft w:val="0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640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60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8707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202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766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4119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1812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251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2153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975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06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9859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28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328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1068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719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1345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3773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8706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568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09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1524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2110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80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161885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10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66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547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50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5109283">
          <w:marLeft w:val="0"/>
          <w:marRight w:val="0"/>
          <w:marTop w:val="0"/>
          <w:marBottom w:val="0"/>
          <w:divBdr>
            <w:top w:val="single" w:sz="12" w:space="0" w:color="DADADA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6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6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9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7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5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4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7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lttag-des-hoerens.de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microsoft.com/office/2011/relationships/people" Target="people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3B986D82F0C84495171DB697191687" ma:contentTypeVersion="14" ma:contentTypeDescription="Ein neues Dokument erstellen." ma:contentTypeScope="" ma:versionID="30ceb992afb00d233d4c64220dc9e694">
  <xsd:schema xmlns:xsd="http://www.w3.org/2001/XMLSchema" xmlns:xs="http://www.w3.org/2001/XMLSchema" xmlns:p="http://schemas.microsoft.com/office/2006/metadata/properties" xmlns:ns2="f4d6fa27-2656-43b0-bf35-85214849ce96" xmlns:ns3="410d6af4-7543-4ca4-88a0-d32d2c7110be" targetNamespace="http://schemas.microsoft.com/office/2006/metadata/properties" ma:root="true" ma:fieldsID="0df7e6acb43bee80640210e5da8a03b4" ns2:_="" ns3:_="">
    <xsd:import namespace="f4d6fa27-2656-43b0-bf35-85214849ce96"/>
    <xsd:import namespace="410d6af4-7543-4ca4-88a0-d32d2c7110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d6fa27-2656-43b0-bf35-85214849ce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a0d4a61d-c614-4254-805e-33b56e366f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d6af4-7543-4ca4-88a0-d32d2c7110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e68fc26-530f-4651-8ce0-e5997d5fddc5}" ma:internalName="TaxCatchAll" ma:showField="CatchAllData" ma:web="410d6af4-7543-4ca4-88a0-d32d2c7110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d6fa27-2656-43b0-bf35-85214849ce96">
      <Terms xmlns="http://schemas.microsoft.com/office/infopath/2007/PartnerControls"/>
    </lcf76f155ced4ddcb4097134ff3c332f>
    <TaxCatchAll xmlns="410d6af4-7543-4ca4-88a0-d32d2c7110b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E01905-A00C-44F0-9C77-0B30FBBA40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d6fa27-2656-43b0-bf35-85214849ce96"/>
    <ds:schemaRef ds:uri="410d6af4-7543-4ca4-88a0-d32d2c7110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AC2783-7C4F-48E6-94E6-7640FC03720D}">
  <ds:schemaRefs>
    <ds:schemaRef ds:uri="http://schemas.microsoft.com/office/2006/metadata/properties"/>
    <ds:schemaRef ds:uri="http://schemas.microsoft.com/office/infopath/2007/PartnerControls"/>
    <ds:schemaRef ds:uri="f4d6fa27-2656-43b0-bf35-85214849ce96"/>
    <ds:schemaRef ds:uri="410d6af4-7543-4ca4-88a0-d32d2c7110be"/>
  </ds:schemaRefs>
</ds:datastoreItem>
</file>

<file path=customXml/itemProps3.xml><?xml version="1.0" encoding="utf-8"?>
<ds:datastoreItem xmlns:ds="http://schemas.openxmlformats.org/officeDocument/2006/customXml" ds:itemID="{385BBC4A-4BAE-4839-90AC-CBEEB549CD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Ophardt</dc:creator>
  <cp:keywords/>
  <dc:description/>
  <cp:lastModifiedBy>Fiona Fuchs</cp:lastModifiedBy>
  <cp:revision>3</cp:revision>
  <dcterms:created xsi:type="dcterms:W3CDTF">2024-01-16T15:11:00Z</dcterms:created>
  <dcterms:modified xsi:type="dcterms:W3CDTF">2024-01-16T15:26:00Z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0x010100CC3B986D82F0C84495171DB697191687</vt:lpwstr>
  </property>
  <property fmtid="{D5CDD505-2E9C-101B-9397-08002B2CF9AE}" pid="3" name="MediaServiceImageTags">
    <vt:lpwstr/>
  </property>
</Properties>
</file>